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347" w:rsidRDefault="00B47347" w:rsidP="00F708E5">
      <w:pPr>
        <w:rPr>
          <w:ins w:id="0" w:author="Author"/>
          <w:rFonts w:ascii="Times New Roman" w:eastAsia="Times New Roman" w:hAnsi="Times New Roman" w:cs="Times New Roman"/>
          <w:b/>
          <w:bCs/>
          <w:sz w:val="20"/>
          <w:szCs w:val="20"/>
          <w:lang w:eastAsia="en-GB"/>
        </w:rPr>
      </w:pPr>
      <w:ins w:id="1" w:author="Author">
        <w:r>
          <w:rPr>
            <w:rFonts w:ascii="Times New Roman" w:eastAsia="Times New Roman" w:hAnsi="Times New Roman" w:cs="Times New Roman"/>
            <w:b/>
            <w:bCs/>
            <w:sz w:val="20"/>
            <w:szCs w:val="20"/>
            <w:lang w:eastAsia="en-GB"/>
          </w:rPr>
          <w:t>Annex II</w:t>
        </w:r>
      </w:ins>
    </w:p>
    <w:p w:rsidR="001F386B" w:rsidRDefault="00F708E5" w:rsidP="00F708E5">
      <w:pPr>
        <w:rPr>
          <w:ins w:id="2" w:author="Autho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S.36.01. - IGT involving equity-type transactions, debt and asset transfer</w:t>
      </w:r>
      <w:r w:rsidR="00A71FEA">
        <w:rPr>
          <w:rFonts w:ascii="Times New Roman" w:eastAsia="Times New Roman" w:hAnsi="Times New Roman" w:cs="Times New Roman"/>
          <w:b/>
          <w:bCs/>
          <w:sz w:val="20"/>
          <w:szCs w:val="20"/>
          <w:lang w:eastAsia="en-GB"/>
        </w:rPr>
        <w:t xml:space="preserve"> (old IGT1</w:t>
      </w:r>
      <w:r w:rsidR="00D71D84">
        <w:rPr>
          <w:rFonts w:ascii="Times New Roman" w:eastAsia="Times New Roman" w:hAnsi="Times New Roman" w:cs="Times New Roman"/>
          <w:b/>
          <w:bCs/>
          <w:sz w:val="20"/>
          <w:szCs w:val="20"/>
          <w:lang w:eastAsia="en-GB"/>
        </w:rPr>
        <w:t>)</w:t>
      </w:r>
    </w:p>
    <w:p w:rsidR="00F708E5" w:rsidRPr="00D71D84" w:rsidRDefault="001F386B" w:rsidP="00F708E5">
      <w:pPr>
        <w:rPr>
          <w:rFonts w:ascii="Times New Roman" w:eastAsia="Times New Roman" w:hAnsi="Times New Roman" w:cs="Times New Roman"/>
          <w:b/>
          <w:bCs/>
          <w:sz w:val="20"/>
          <w:szCs w:val="20"/>
          <w:lang w:eastAsia="en-GB"/>
        </w:rPr>
      </w:pPr>
      <w:ins w:id="3" w:author="Author">
        <w:r>
          <w:rPr>
            <w:rFonts w:ascii="Times New Roman" w:eastAsia="Times New Roman" w:hAnsi="Times New Roman" w:cs="Times New Roman"/>
            <w:b/>
            <w:bCs/>
            <w:sz w:val="20"/>
            <w:szCs w:val="20"/>
            <w:lang w:eastAsia="en-GB"/>
          </w:rPr>
          <w:t>General comments:</w:t>
        </w:r>
      </w:ins>
    </w:p>
    <w:p w:rsidR="00D71D84" w:rsidRPr="008B28ED" w:rsidRDefault="00D71D84" w:rsidP="00D71D84">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71D84" w:rsidRDefault="00D71D84" w:rsidP="00D71D84">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del w:id="4" w:author="Author">
        <w:r w:rsidDel="006B4C33">
          <w:rPr>
            <w:rFonts w:ascii="Times New Roman" w:hAnsi="Times New Roman" w:cs="Times New Roman"/>
            <w:sz w:val="20"/>
            <w:szCs w:val="20"/>
            <w:lang w:val="en-US"/>
          </w:rPr>
          <w:delText>groups</w:delText>
        </w:r>
      </w:del>
      <w:ins w:id="5" w:author="Author">
        <w:r w:rsidR="006B4C33">
          <w:rPr>
            <w:rFonts w:ascii="Times New Roman" w:hAnsi="Times New Roman" w:cs="Times New Roman"/>
            <w:sz w:val="20"/>
            <w:szCs w:val="20"/>
            <w:lang w:val="en-US"/>
          </w:rPr>
          <w:t>individual entities</w:t>
        </w:r>
      </w:ins>
      <w:r>
        <w:rPr>
          <w:rFonts w:ascii="Times New Roman" w:hAnsi="Times New Roman" w:cs="Times New Roman"/>
          <w:sz w:val="20"/>
          <w:szCs w:val="20"/>
          <w:lang w:val="en-US"/>
        </w:rPr>
        <w:t>.</w:t>
      </w:r>
    </w:p>
    <w:p w:rsidR="002766FF" w:rsidRPr="00D71D84" w:rsidRDefault="002766FF" w:rsidP="002766FF">
      <w:pPr>
        <w:snapToGrid w:val="0"/>
        <w:spacing w:after="0" w:line="240" w:lineRule="auto"/>
        <w:rPr>
          <w:rFonts w:ascii="Times New Roman" w:hAnsi="Times New Roman" w:cs="Times New Roman"/>
          <w:color w:val="000000"/>
          <w:sz w:val="20"/>
          <w:szCs w:val="20"/>
        </w:rPr>
      </w:pPr>
      <w:r w:rsidRPr="00D71D84">
        <w:rPr>
          <w:rFonts w:ascii="Times New Roman" w:hAnsi="Times New Roman" w:cs="Times New Roman"/>
          <w:sz w:val="20"/>
          <w:szCs w:val="20"/>
        </w:rPr>
        <w:t xml:space="preserve">The purpose of this template is to collect </w:t>
      </w:r>
      <w:r w:rsidRPr="004C00E1">
        <w:rPr>
          <w:rFonts w:ascii="Times New Roman" w:hAnsi="Times New Roman" w:cs="Times New Roman"/>
          <w:sz w:val="20"/>
          <w:szCs w:val="20"/>
        </w:rPr>
        <w:t xml:space="preserve">information </w:t>
      </w:r>
      <w:r w:rsidR="0029601C" w:rsidRPr="004C00E1">
        <w:rPr>
          <w:rFonts w:ascii="Times New Roman" w:hAnsi="Times New Roman" w:cs="Times New Roman"/>
          <w:sz w:val="20"/>
          <w:szCs w:val="20"/>
        </w:rPr>
        <w:t xml:space="preserve">according to article 265 of Directive 2009/138/EC </w:t>
      </w:r>
      <w:r w:rsidRPr="004C00E1">
        <w:rPr>
          <w:rFonts w:ascii="Times New Roman" w:hAnsi="Times New Roman" w:cs="Times New Roman"/>
          <w:sz w:val="20"/>
          <w:szCs w:val="20"/>
        </w:rPr>
        <w:t>on all (significant, very significant and transactions required to be reported in all circumstances) IGTs related to equity, debt, reciprocal financing and asset transfers related transactions within a group</w:t>
      </w:r>
      <w:r w:rsidR="0029601C" w:rsidRPr="004C00E1">
        <w:rPr>
          <w:rFonts w:ascii="Times New Roman" w:hAnsi="Times New Roman" w:cs="Times New Roman"/>
          <w:sz w:val="20"/>
          <w:szCs w:val="20"/>
        </w:rPr>
        <w:t xml:space="preserve"> according to article 213 (2)(d) of Directive 2009/138/EC</w:t>
      </w:r>
      <w:r w:rsidRPr="004C00E1">
        <w:rPr>
          <w:rFonts w:ascii="Times New Roman" w:hAnsi="Times New Roman" w:cs="Times New Roman"/>
          <w:sz w:val="20"/>
          <w:szCs w:val="20"/>
        </w:rPr>
        <w:t>. These include</w:t>
      </w:r>
      <w:r w:rsidRPr="00D71D84">
        <w:rPr>
          <w:rFonts w:ascii="Times New Roman" w:hAnsi="Times New Roman" w:cs="Times New Roman"/>
          <w:sz w:val="20"/>
          <w:szCs w:val="20"/>
        </w:rPr>
        <w:t xml:space="preserve">, but are not limited to: </w:t>
      </w:r>
    </w:p>
    <w:p w:rsidR="002766FF" w:rsidRPr="00D71D84" w:rsidRDefault="002766FF" w:rsidP="002766FF">
      <w:pPr>
        <w:numPr>
          <w:ilvl w:val="0"/>
          <w:numId w:val="3"/>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D71D84">
        <w:rPr>
          <w:rFonts w:ascii="Times New Roman" w:hAnsi="Times New Roman" w:cs="Times New Roman"/>
          <w:color w:val="000000"/>
          <w:sz w:val="20"/>
          <w:szCs w:val="20"/>
        </w:rPr>
        <w:t>equity and other capital items including participations in related entities and transfer shares of related entities of the group;</w:t>
      </w:r>
    </w:p>
    <w:p w:rsidR="002766FF" w:rsidRPr="00D71D84" w:rsidRDefault="002766FF" w:rsidP="002766FF">
      <w:pPr>
        <w:numPr>
          <w:ilvl w:val="0"/>
          <w:numId w:val="3"/>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sidRPr="00D71D84">
        <w:rPr>
          <w:rFonts w:ascii="Times New Roman" w:hAnsi="Times New Roman" w:cs="Times New Roman"/>
          <w:color w:val="000000"/>
          <w:sz w:val="20"/>
          <w:szCs w:val="20"/>
        </w:rPr>
        <w:t>debt</w:t>
      </w:r>
      <w:proofErr w:type="gramEnd"/>
      <w:r w:rsidRPr="00D71D84">
        <w:rPr>
          <w:rFonts w:ascii="Times New Roman" w:hAnsi="Times New Roman" w:cs="Times New Roman"/>
          <w:color w:val="000000"/>
          <w:sz w:val="20"/>
          <w:szCs w:val="20"/>
        </w:rPr>
        <w:t xml:space="preserve"> including bonds, loans, collateralised debt, and other transactions of similar nature e.g. with periodic pre-determined interest or coupon or premium payments for a pre-determined period of time.  </w:t>
      </w:r>
    </w:p>
    <w:p w:rsidR="002766FF" w:rsidRPr="00D71D84" w:rsidRDefault="00C67558" w:rsidP="00D71D84">
      <w:pPr>
        <w:numPr>
          <w:ilvl w:val="0"/>
          <w:numId w:val="3"/>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2766FF" w:rsidRPr="00D71D84" w:rsidRDefault="002766FF" w:rsidP="002766FF">
      <w:pPr>
        <w:tabs>
          <w:tab w:val="left" w:pos="459"/>
        </w:tabs>
        <w:snapToGrid w:val="0"/>
        <w:spacing w:after="0" w:line="240" w:lineRule="auto"/>
        <w:ind w:left="175"/>
        <w:rPr>
          <w:rFonts w:ascii="Times New Roman" w:hAnsi="Times New Roman" w:cs="Times New Roman"/>
          <w:color w:val="000000"/>
          <w:sz w:val="20"/>
          <w:szCs w:val="20"/>
        </w:rPr>
      </w:pPr>
    </w:p>
    <w:p w:rsidR="00D71D84" w:rsidRPr="004C00E1" w:rsidDel="00040C1D" w:rsidRDefault="00AB5E3D" w:rsidP="004C00E1">
      <w:pPr>
        <w:suppressAutoHyphens/>
        <w:snapToGrid w:val="0"/>
        <w:spacing w:after="0" w:line="240" w:lineRule="auto"/>
        <w:ind w:left="28" w:firstLine="5"/>
        <w:jc w:val="both"/>
        <w:rPr>
          <w:del w:id="6" w:author="Author"/>
          <w:rFonts w:ascii="Times New Roman" w:hAnsi="Times New Roman" w:cs="Times New Roman"/>
          <w:sz w:val="20"/>
          <w:szCs w:val="20"/>
        </w:rPr>
      </w:pPr>
      <w:del w:id="7" w:author="Author">
        <w:r w:rsidDel="00040C1D">
          <w:rPr>
            <w:rFonts w:ascii="Times New Roman" w:hAnsi="Times New Roman" w:cs="Times New Roman"/>
            <w:sz w:val="20"/>
            <w:szCs w:val="20"/>
          </w:rPr>
          <w:delText>This</w:delText>
        </w:r>
        <w:r w:rsidR="004A3027" w:rsidRPr="004C00E1" w:rsidDel="00040C1D">
          <w:rPr>
            <w:rFonts w:ascii="Times New Roman" w:hAnsi="Times New Roman" w:cs="Times New Roman"/>
            <w:sz w:val="20"/>
            <w:szCs w:val="20"/>
          </w:rPr>
          <w:delText xml:space="preserve"> template </w:delText>
        </w:r>
        <w:r w:rsidR="00D83735" w:rsidDel="00040C1D">
          <w:rPr>
            <w:rFonts w:ascii="Times New Roman" w:hAnsi="Times New Roman" w:cs="Times New Roman"/>
            <w:sz w:val="20"/>
            <w:szCs w:val="20"/>
          </w:rPr>
          <w:delText>shall</w:delText>
        </w:r>
        <w:r w:rsidR="004A3027" w:rsidRPr="004C00E1" w:rsidDel="00040C1D">
          <w:rPr>
            <w:rFonts w:ascii="Times New Roman" w:hAnsi="Times New Roman" w:cs="Times New Roman"/>
            <w:sz w:val="20"/>
            <w:szCs w:val="20"/>
          </w:rPr>
          <w:delText xml:space="preserve"> report all IGTs between entities in scope of group supervision, irrespective of the choice of calculation method or whether sectoral solvency rules have been used for the purposes of the group solvency calculation. </w:delText>
        </w:r>
      </w:del>
    </w:p>
    <w:p w:rsidR="00D71D84" w:rsidRPr="004C00E1" w:rsidDel="00040C1D" w:rsidRDefault="00D71D84" w:rsidP="00D71D84">
      <w:pPr>
        <w:tabs>
          <w:tab w:val="num" w:pos="-180"/>
          <w:tab w:val="num" w:pos="317"/>
        </w:tabs>
        <w:suppressAutoHyphens/>
        <w:snapToGrid w:val="0"/>
        <w:spacing w:after="0" w:line="240" w:lineRule="auto"/>
        <w:ind w:left="317" w:hanging="284"/>
        <w:rPr>
          <w:del w:id="8" w:author="Author"/>
          <w:rFonts w:ascii="Times New Roman" w:hAnsi="Times New Roman" w:cs="Times New Roman"/>
          <w:sz w:val="20"/>
          <w:szCs w:val="20"/>
        </w:rPr>
      </w:pPr>
    </w:p>
    <w:p w:rsidR="00D71D84" w:rsidRPr="004C00E1" w:rsidRDefault="00040C1D" w:rsidP="004C00E1">
      <w:pPr>
        <w:suppressAutoHyphens/>
        <w:snapToGrid w:val="0"/>
        <w:spacing w:after="0" w:line="240" w:lineRule="auto"/>
        <w:ind w:left="28" w:firstLine="5"/>
        <w:jc w:val="both"/>
        <w:rPr>
          <w:rFonts w:ascii="Times New Roman" w:hAnsi="Times New Roman" w:cs="Times New Roman"/>
          <w:sz w:val="20"/>
          <w:szCs w:val="20"/>
        </w:rPr>
      </w:pPr>
      <w:ins w:id="9" w:author="Author">
        <w:r w:rsidRPr="00040C1D">
          <w:rPr>
            <w:rFonts w:ascii="Times New Roman" w:hAnsi="Times New Roman" w:cs="Times New Roman"/>
            <w:sz w:val="20"/>
            <w:szCs w:val="20"/>
          </w:rPr>
          <w:t>The insurance undertaking is</w:t>
        </w:r>
      </w:ins>
      <w:del w:id="10" w:author="Author">
        <w:r w:rsidR="007471BF" w:rsidDel="00040C1D">
          <w:rPr>
            <w:rFonts w:ascii="Times New Roman" w:hAnsi="Times New Roman" w:cs="Times New Roman"/>
            <w:sz w:val="20"/>
            <w:szCs w:val="20"/>
          </w:rPr>
          <w:delText>G</w:delText>
        </w:r>
        <w:r w:rsidR="004A3027" w:rsidRPr="004C00E1" w:rsidDel="00040C1D">
          <w:rPr>
            <w:rFonts w:ascii="Times New Roman" w:hAnsi="Times New Roman" w:cs="Times New Roman"/>
            <w:sz w:val="20"/>
            <w:szCs w:val="20"/>
          </w:rPr>
          <w:delText>roups are</w:delText>
        </w:r>
      </w:del>
      <w:r w:rsidR="004A3027" w:rsidRPr="004C00E1">
        <w:rPr>
          <w:rFonts w:ascii="Times New Roman" w:hAnsi="Times New Roman" w:cs="Times New Roman"/>
          <w:sz w:val="20"/>
          <w:szCs w:val="20"/>
        </w:rPr>
        <w:t xml:space="preserve"> expected to complete this template for all significant, very significant and transactions required to be reported in all circumstances for IGTs between</w:t>
      </w:r>
      <w:ins w:id="11" w:author="Author">
        <w:r>
          <w:rPr>
            <w:rFonts w:ascii="Times New Roman" w:hAnsi="Times New Roman" w:cs="Times New Roman"/>
            <w:sz w:val="20"/>
            <w:szCs w:val="20"/>
          </w:rPr>
          <w:t xml:space="preserve"> the individual undertaking and the mixed-activity insurance holding company and its related undertakings.</w:t>
        </w:r>
      </w:ins>
      <w:del w:id="12" w:author="Author">
        <w:r w:rsidR="004A3027" w:rsidRPr="004C00E1" w:rsidDel="00040C1D">
          <w:rPr>
            <w:rFonts w:ascii="Times New Roman" w:hAnsi="Times New Roman" w:cs="Times New Roman"/>
            <w:sz w:val="20"/>
            <w:szCs w:val="20"/>
          </w:rPr>
          <w:delText>:</w:delText>
        </w:r>
      </w:del>
    </w:p>
    <w:p w:rsidR="00040C1D" w:rsidRDefault="00040C1D" w:rsidP="00D71D84">
      <w:pPr>
        <w:suppressAutoHyphens/>
        <w:snapToGrid w:val="0"/>
        <w:spacing w:after="0" w:line="240" w:lineRule="auto"/>
        <w:ind w:left="28" w:firstLine="5"/>
        <w:rPr>
          <w:ins w:id="13" w:author="Author"/>
          <w:rFonts w:ascii="Times New Roman" w:hAnsi="Times New Roman" w:cs="Times New Roman"/>
          <w:sz w:val="20"/>
          <w:szCs w:val="20"/>
        </w:rPr>
      </w:pPr>
    </w:p>
    <w:p w:rsidR="00D71D84" w:rsidRPr="004C00E1" w:rsidDel="00040C1D" w:rsidRDefault="004A3027" w:rsidP="00D71D84">
      <w:pPr>
        <w:pStyle w:val="ListParagraph"/>
        <w:numPr>
          <w:ilvl w:val="0"/>
          <w:numId w:val="9"/>
        </w:numPr>
        <w:suppressAutoHyphens/>
        <w:snapToGrid w:val="0"/>
        <w:spacing w:after="0" w:line="240" w:lineRule="auto"/>
        <w:rPr>
          <w:del w:id="14" w:author="Author"/>
          <w:rFonts w:ascii="Times New Roman" w:hAnsi="Times New Roman" w:cs="Times New Roman"/>
          <w:sz w:val="20"/>
          <w:szCs w:val="20"/>
        </w:rPr>
      </w:pPr>
      <w:del w:id="15" w:author="Author">
        <w:r w:rsidRPr="004C00E1" w:rsidDel="00040C1D">
          <w:rPr>
            <w:rFonts w:ascii="Times New Roman" w:hAnsi="Times New Roman" w:cs="Times New Roman"/>
            <w:sz w:val="20"/>
            <w:szCs w:val="20"/>
          </w:rPr>
          <w:delText xml:space="preserve">related undertakings included in the group solvency calculation through method 1. </w:delText>
        </w:r>
      </w:del>
    </w:p>
    <w:p w:rsidR="00D71D84" w:rsidRPr="004C00E1" w:rsidDel="00040C1D" w:rsidRDefault="004A3027" w:rsidP="00D71D84">
      <w:pPr>
        <w:pStyle w:val="ListParagraph"/>
        <w:numPr>
          <w:ilvl w:val="0"/>
          <w:numId w:val="9"/>
        </w:numPr>
        <w:suppressAutoHyphens/>
        <w:snapToGrid w:val="0"/>
        <w:spacing w:after="0" w:line="240" w:lineRule="auto"/>
        <w:rPr>
          <w:del w:id="16" w:author="Author"/>
          <w:rFonts w:ascii="Times New Roman" w:hAnsi="Times New Roman" w:cs="Times New Roman"/>
          <w:sz w:val="20"/>
          <w:szCs w:val="20"/>
        </w:rPr>
      </w:pPr>
      <w:del w:id="17" w:author="Author">
        <w:r w:rsidRPr="004C00E1" w:rsidDel="00040C1D">
          <w:rPr>
            <w:rFonts w:ascii="Times New Roman" w:hAnsi="Times New Roman" w:cs="Times New Roman"/>
            <w:sz w:val="20"/>
            <w:szCs w:val="20"/>
          </w:rPr>
          <w:delText xml:space="preserve">related undertakings included in the group solvency calculation through method 2. </w:delText>
        </w:r>
      </w:del>
    </w:p>
    <w:p w:rsidR="00D71D84" w:rsidRPr="004C00E1" w:rsidDel="00040C1D" w:rsidRDefault="004A3027" w:rsidP="00D71D84">
      <w:pPr>
        <w:pStyle w:val="ListParagraph"/>
        <w:numPr>
          <w:ilvl w:val="0"/>
          <w:numId w:val="9"/>
        </w:numPr>
        <w:suppressAutoHyphens/>
        <w:snapToGrid w:val="0"/>
        <w:spacing w:after="0" w:line="240" w:lineRule="auto"/>
        <w:rPr>
          <w:del w:id="18" w:author="Author"/>
          <w:rFonts w:ascii="Times New Roman" w:hAnsi="Times New Roman" w:cs="Times New Roman"/>
          <w:sz w:val="20"/>
          <w:szCs w:val="20"/>
        </w:rPr>
      </w:pPr>
      <w:del w:id="19" w:author="Author">
        <w:r w:rsidRPr="004C00E1" w:rsidDel="00040C1D">
          <w:rPr>
            <w:rFonts w:ascii="Times New Roman" w:hAnsi="Times New Roman" w:cs="Times New Roman"/>
            <w:sz w:val="20"/>
            <w:szCs w:val="20"/>
          </w:rPr>
          <w:delText>related credit institutions, investment firms and financial institutions.</w:delText>
        </w:r>
      </w:del>
    </w:p>
    <w:p w:rsidR="00D71D84" w:rsidRPr="004C00E1" w:rsidDel="00040C1D" w:rsidRDefault="004A3027" w:rsidP="00D71D84">
      <w:pPr>
        <w:pStyle w:val="ListParagraph"/>
        <w:numPr>
          <w:ilvl w:val="0"/>
          <w:numId w:val="9"/>
        </w:numPr>
        <w:suppressAutoHyphens/>
        <w:snapToGrid w:val="0"/>
        <w:spacing w:after="0" w:line="240" w:lineRule="auto"/>
        <w:rPr>
          <w:del w:id="20" w:author="Author"/>
          <w:rFonts w:ascii="Times New Roman" w:hAnsi="Times New Roman" w:cs="Times New Roman"/>
          <w:sz w:val="20"/>
          <w:szCs w:val="20"/>
        </w:rPr>
      </w:pPr>
      <w:del w:id="21" w:author="Author">
        <w:r w:rsidRPr="004C00E1" w:rsidDel="00040C1D">
          <w:rPr>
            <w:rFonts w:ascii="Times New Roman" w:hAnsi="Times New Roman" w:cs="Times New Roman"/>
            <w:sz w:val="20"/>
            <w:szCs w:val="20"/>
          </w:rPr>
          <w:delText>Related third country undertakings.</w:delText>
        </w:r>
      </w:del>
    </w:p>
    <w:p w:rsidR="00D71D84" w:rsidRPr="004C00E1" w:rsidDel="00040C1D" w:rsidRDefault="00D71D84" w:rsidP="00D71D84">
      <w:pPr>
        <w:suppressAutoHyphens/>
        <w:snapToGrid w:val="0"/>
        <w:spacing w:after="0" w:line="240" w:lineRule="auto"/>
        <w:rPr>
          <w:del w:id="22" w:author="Author"/>
          <w:rFonts w:ascii="Times New Roman" w:hAnsi="Times New Roman" w:cs="Times New Roman"/>
          <w:sz w:val="20"/>
          <w:szCs w:val="20"/>
        </w:rPr>
      </w:pPr>
    </w:p>
    <w:p w:rsidR="00D71D84" w:rsidRPr="004C00E1" w:rsidRDefault="00AB5E3D" w:rsidP="00D71D84">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004A3027" w:rsidRPr="004C00E1">
        <w:rPr>
          <w:rFonts w:ascii="Times New Roman" w:hAnsi="Times New Roman" w:cs="Times New Roman"/>
          <w:sz w:val="20"/>
          <w:szCs w:val="20"/>
        </w:rPr>
        <w:t xml:space="preserve"> template </w:t>
      </w:r>
      <w:r w:rsidR="00D83735">
        <w:rPr>
          <w:rFonts w:ascii="Times New Roman" w:hAnsi="Times New Roman" w:cs="Times New Roman"/>
          <w:sz w:val="20"/>
          <w:szCs w:val="20"/>
        </w:rPr>
        <w:t>shall</w:t>
      </w:r>
      <w:r w:rsidR="004A3027" w:rsidRPr="004C00E1">
        <w:rPr>
          <w:rFonts w:ascii="Times New Roman" w:hAnsi="Times New Roman" w:cs="Times New Roman"/>
          <w:sz w:val="20"/>
          <w:szCs w:val="20"/>
        </w:rPr>
        <w:t xml:space="preserve"> include IGT</w:t>
      </w:r>
      <w:r>
        <w:rPr>
          <w:rFonts w:ascii="Times New Roman" w:hAnsi="Times New Roman" w:cs="Times New Roman"/>
          <w:sz w:val="20"/>
          <w:szCs w:val="20"/>
        </w:rPr>
        <w:t>s</w:t>
      </w:r>
      <w:r w:rsidR="004A3027" w:rsidRPr="004C00E1">
        <w:rPr>
          <w:rFonts w:ascii="Times New Roman" w:hAnsi="Times New Roman" w:cs="Times New Roman"/>
          <w:sz w:val="20"/>
          <w:szCs w:val="20"/>
        </w:rPr>
        <w:t xml:space="preserve"> that were: </w:t>
      </w:r>
    </w:p>
    <w:p w:rsidR="00D71D84" w:rsidRPr="004C00E1" w:rsidRDefault="004A3027" w:rsidP="00D71D84">
      <w:pPr>
        <w:pStyle w:val="ListParagraph"/>
        <w:numPr>
          <w:ilvl w:val="0"/>
          <w:numId w:val="10"/>
        </w:numPr>
        <w:suppressAutoHyphens/>
        <w:snapToGrid w:val="0"/>
        <w:spacing w:after="0" w:line="240" w:lineRule="auto"/>
        <w:rPr>
          <w:rFonts w:ascii="Times New Roman" w:hAnsi="Times New Roman" w:cs="Times New Roman"/>
          <w:sz w:val="20"/>
          <w:szCs w:val="20"/>
        </w:rPr>
      </w:pPr>
      <w:proofErr w:type="gramStart"/>
      <w:r w:rsidRPr="004C00E1">
        <w:rPr>
          <w:rFonts w:ascii="Times New Roman" w:hAnsi="Times New Roman" w:cs="Times New Roman"/>
          <w:sz w:val="20"/>
          <w:szCs w:val="20"/>
        </w:rPr>
        <w:t>in-force</w:t>
      </w:r>
      <w:proofErr w:type="gramEnd"/>
      <w:r w:rsidRPr="004C00E1">
        <w:rPr>
          <w:rFonts w:ascii="Times New Roman" w:hAnsi="Times New Roman" w:cs="Times New Roman"/>
          <w:sz w:val="20"/>
          <w:szCs w:val="20"/>
        </w:rPr>
        <w:t xml:space="preserve"> at the start of the reporting period. </w:t>
      </w:r>
    </w:p>
    <w:p w:rsidR="00D71D84" w:rsidRPr="004C00E1" w:rsidRDefault="004A3027" w:rsidP="00D71D84">
      <w:pPr>
        <w:pStyle w:val="ListParagraph"/>
        <w:numPr>
          <w:ilvl w:val="0"/>
          <w:numId w:val="10"/>
        </w:numPr>
        <w:suppressAutoHyphens/>
        <w:snapToGrid w:val="0"/>
        <w:spacing w:after="0" w:line="240" w:lineRule="auto"/>
        <w:rPr>
          <w:rFonts w:ascii="Times New Roman" w:hAnsi="Times New Roman" w:cs="Times New Roman"/>
          <w:sz w:val="20"/>
          <w:szCs w:val="20"/>
        </w:rPr>
      </w:pPr>
      <w:proofErr w:type="gramStart"/>
      <w:r w:rsidRPr="004C00E1">
        <w:rPr>
          <w:rFonts w:ascii="Times New Roman" w:hAnsi="Times New Roman" w:cs="Times New Roman"/>
          <w:sz w:val="20"/>
          <w:szCs w:val="20"/>
        </w:rPr>
        <w:t>incepted</w:t>
      </w:r>
      <w:proofErr w:type="gramEnd"/>
      <w:r w:rsidRPr="004C00E1">
        <w:rPr>
          <w:rFonts w:ascii="Times New Roman" w:hAnsi="Times New Roman" w:cs="Times New Roman"/>
          <w:sz w:val="20"/>
          <w:szCs w:val="20"/>
        </w:rPr>
        <w:t xml:space="preserve"> during the reporting period and outstanding at the reporting date. </w:t>
      </w:r>
    </w:p>
    <w:p w:rsidR="00D71D84" w:rsidRPr="004C00E1" w:rsidRDefault="004A3027" w:rsidP="00D71D84">
      <w:pPr>
        <w:pStyle w:val="ListParagraph"/>
        <w:numPr>
          <w:ilvl w:val="0"/>
          <w:numId w:val="10"/>
        </w:numPr>
        <w:suppressAutoHyphens/>
        <w:snapToGrid w:val="0"/>
        <w:spacing w:after="0" w:line="240" w:lineRule="auto"/>
        <w:rPr>
          <w:rFonts w:ascii="Times New Roman" w:hAnsi="Times New Roman" w:cs="Times New Roman"/>
          <w:sz w:val="20"/>
          <w:szCs w:val="20"/>
        </w:rPr>
      </w:pPr>
      <w:proofErr w:type="gramStart"/>
      <w:r w:rsidRPr="004C00E1">
        <w:rPr>
          <w:rFonts w:ascii="Times New Roman" w:hAnsi="Times New Roman" w:cs="Times New Roman"/>
          <w:sz w:val="20"/>
          <w:szCs w:val="20"/>
        </w:rPr>
        <w:t>incepted</w:t>
      </w:r>
      <w:proofErr w:type="gramEnd"/>
      <w:r w:rsidRPr="004C00E1">
        <w:rPr>
          <w:rFonts w:ascii="Times New Roman" w:hAnsi="Times New Roman" w:cs="Times New Roman"/>
          <w:sz w:val="20"/>
          <w:szCs w:val="20"/>
        </w:rPr>
        <w:t xml:space="preserve"> and expired/matured during the reporting period.  </w:t>
      </w:r>
    </w:p>
    <w:p w:rsidR="00D71D84" w:rsidRPr="004C00E1" w:rsidRDefault="00D71D84" w:rsidP="00D71D84">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D71D84" w:rsidRPr="004C00E1" w:rsidRDefault="004A3027" w:rsidP="004C00E1">
      <w:pPr>
        <w:suppressAutoHyphens/>
        <w:snapToGrid w:val="0"/>
        <w:spacing w:after="0" w:line="240" w:lineRule="auto"/>
        <w:ind w:left="28" w:firstLine="5"/>
        <w:jc w:val="both"/>
        <w:rPr>
          <w:rFonts w:ascii="Times New Roman" w:hAnsi="Times New Roman" w:cs="Times New Roman"/>
          <w:sz w:val="20"/>
          <w:szCs w:val="20"/>
        </w:rPr>
      </w:pPr>
      <w:r w:rsidRPr="004C00E1">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ins w:id="23" w:author="Author">
        <w:r w:rsidR="009014BF">
          <w:rPr>
            <w:rFonts w:ascii="Times New Roman" w:hAnsi="Times New Roman" w:cs="Times New Roman"/>
            <w:sz w:val="20"/>
            <w:szCs w:val="20"/>
          </w:rPr>
          <w:t xml:space="preserve">individually </w:t>
        </w:r>
      </w:ins>
      <w:r w:rsidRPr="004C00E1">
        <w:rPr>
          <w:rFonts w:ascii="Times New Roman" w:hAnsi="Times New Roman" w:cs="Times New Roman"/>
          <w:sz w:val="20"/>
          <w:szCs w:val="20"/>
        </w:rPr>
        <w:t xml:space="preserve">reported where collectively </w:t>
      </w:r>
      <w:del w:id="24" w:author="Author">
        <w:r w:rsidRPr="004C00E1" w:rsidDel="009014BF">
          <w:rPr>
            <w:rFonts w:ascii="Times New Roman" w:hAnsi="Times New Roman" w:cs="Times New Roman"/>
            <w:sz w:val="20"/>
            <w:szCs w:val="20"/>
          </w:rPr>
          <w:delText xml:space="preserve">(i.e. as if the transactions were executed as a single transaction), </w:delText>
        </w:r>
      </w:del>
      <w:r w:rsidRPr="004C00E1">
        <w:rPr>
          <w:rFonts w:ascii="Times New Roman" w:hAnsi="Times New Roman" w:cs="Times New Roman"/>
          <w:sz w:val="20"/>
          <w:szCs w:val="20"/>
        </w:rPr>
        <w:t xml:space="preserve">they are at or above the corresponding threshold values for significant or very significant IGTs.  </w:t>
      </w:r>
    </w:p>
    <w:p w:rsidR="00D71D84" w:rsidRPr="004C00E1" w:rsidRDefault="00D71D84" w:rsidP="00D71D84">
      <w:pPr>
        <w:suppressAutoHyphens/>
        <w:snapToGrid w:val="0"/>
        <w:spacing w:after="0" w:line="240" w:lineRule="auto"/>
        <w:ind w:left="28" w:firstLine="5"/>
        <w:rPr>
          <w:rFonts w:ascii="Times New Roman" w:hAnsi="Times New Roman" w:cs="Times New Roman"/>
          <w:sz w:val="20"/>
          <w:szCs w:val="20"/>
        </w:rPr>
      </w:pPr>
    </w:p>
    <w:p w:rsidR="00D71D84" w:rsidRPr="004C00E1" w:rsidRDefault="004A3027" w:rsidP="00D71D84">
      <w:pPr>
        <w:suppressAutoHyphens/>
        <w:snapToGrid w:val="0"/>
        <w:spacing w:after="0" w:line="240" w:lineRule="auto"/>
        <w:rPr>
          <w:rFonts w:ascii="Times New Roman" w:hAnsi="Times New Roman" w:cs="Times New Roman"/>
          <w:sz w:val="20"/>
          <w:szCs w:val="20"/>
        </w:rPr>
      </w:pPr>
      <w:r w:rsidRPr="004C00E1">
        <w:rPr>
          <w:rFonts w:ascii="Times New Roman" w:hAnsi="Times New Roman" w:cs="Times New Roman"/>
          <w:sz w:val="20"/>
          <w:szCs w:val="20"/>
        </w:rPr>
        <w:t xml:space="preserve">Each transaction </w:t>
      </w:r>
      <w:r w:rsidR="00D83735">
        <w:rPr>
          <w:rFonts w:ascii="Times New Roman" w:hAnsi="Times New Roman" w:cs="Times New Roman"/>
          <w:sz w:val="20"/>
          <w:szCs w:val="20"/>
        </w:rPr>
        <w:t>shall</w:t>
      </w:r>
      <w:r w:rsidRPr="004C00E1">
        <w:rPr>
          <w:rFonts w:ascii="Times New Roman" w:hAnsi="Times New Roman" w:cs="Times New Roman"/>
          <w:sz w:val="20"/>
          <w:szCs w:val="20"/>
        </w:rPr>
        <w:t xml:space="preserve"> be reported separately.</w:t>
      </w:r>
    </w:p>
    <w:p w:rsidR="00D71D84" w:rsidRPr="004C00E1" w:rsidRDefault="00D71D84" w:rsidP="00D71D84">
      <w:pPr>
        <w:suppressAutoHyphens/>
        <w:snapToGrid w:val="0"/>
        <w:spacing w:after="0" w:line="240" w:lineRule="auto"/>
        <w:rPr>
          <w:rFonts w:ascii="Times New Roman" w:hAnsi="Times New Roman" w:cs="Times New Roman"/>
          <w:sz w:val="20"/>
          <w:szCs w:val="20"/>
        </w:rPr>
      </w:pPr>
    </w:p>
    <w:p w:rsidR="00D71D84" w:rsidRPr="004C00E1" w:rsidRDefault="004A3027" w:rsidP="004C00E1">
      <w:pPr>
        <w:suppressAutoHyphens/>
        <w:snapToGrid w:val="0"/>
        <w:spacing w:after="0" w:line="240" w:lineRule="auto"/>
        <w:jc w:val="both"/>
        <w:rPr>
          <w:rFonts w:ascii="Times New Roman" w:hAnsi="Times New Roman" w:cs="Times New Roman"/>
          <w:sz w:val="20"/>
          <w:szCs w:val="20"/>
        </w:rPr>
      </w:pPr>
      <w:r w:rsidRPr="004C00E1">
        <w:rPr>
          <w:rFonts w:ascii="Times New Roman" w:hAnsi="Times New Roman" w:cs="Times New Roman"/>
          <w:sz w:val="20"/>
          <w:szCs w:val="20"/>
        </w:rPr>
        <w:t xml:space="preserve">Any additions / top-ups to significant IGTs </w:t>
      </w:r>
      <w:r w:rsidR="00D83735">
        <w:rPr>
          <w:rFonts w:ascii="Times New Roman" w:hAnsi="Times New Roman" w:cs="Times New Roman"/>
          <w:sz w:val="20"/>
          <w:szCs w:val="20"/>
        </w:rPr>
        <w:t>shall</w:t>
      </w:r>
      <w:r w:rsidRPr="004C00E1">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sidR="00D83735">
        <w:rPr>
          <w:rFonts w:ascii="Times New Roman" w:hAnsi="Times New Roman" w:cs="Times New Roman"/>
          <w:sz w:val="20"/>
          <w:szCs w:val="20"/>
        </w:rPr>
        <w:t>shall</w:t>
      </w:r>
      <w:r w:rsidRPr="004C00E1">
        <w:rPr>
          <w:rFonts w:ascii="Times New Roman" w:hAnsi="Times New Roman" w:cs="Times New Roman"/>
          <w:sz w:val="20"/>
          <w:szCs w:val="20"/>
        </w:rPr>
        <w:t xml:space="preserve"> be recorded as a separate item with its issue date as the date of the top-up.</w:t>
      </w:r>
    </w:p>
    <w:p w:rsidR="00D71D84" w:rsidRPr="004C00E1" w:rsidRDefault="00D71D84" w:rsidP="00D71D84">
      <w:pPr>
        <w:suppressAutoHyphens/>
        <w:snapToGrid w:val="0"/>
        <w:spacing w:after="0" w:line="240" w:lineRule="auto"/>
        <w:rPr>
          <w:rFonts w:ascii="Times New Roman" w:hAnsi="Times New Roman" w:cs="Times New Roman"/>
          <w:sz w:val="20"/>
          <w:szCs w:val="20"/>
        </w:rPr>
      </w:pPr>
    </w:p>
    <w:p w:rsidR="00D71D84" w:rsidRPr="004C00E1" w:rsidRDefault="004A3027" w:rsidP="004C00E1">
      <w:pPr>
        <w:suppressAutoHyphens/>
        <w:snapToGrid w:val="0"/>
        <w:spacing w:after="0" w:line="240" w:lineRule="auto"/>
        <w:jc w:val="both"/>
        <w:rPr>
          <w:rFonts w:ascii="Times New Roman" w:hAnsi="Times New Roman" w:cs="Times New Roman"/>
          <w:sz w:val="20"/>
          <w:szCs w:val="20"/>
        </w:rPr>
      </w:pPr>
      <w:r w:rsidRPr="004C00E1">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sidR="00316400">
        <w:rPr>
          <w:rFonts w:ascii="Times New Roman" w:hAnsi="Times New Roman" w:cs="Times New Roman"/>
          <w:sz w:val="20"/>
          <w:szCs w:val="20"/>
        </w:rPr>
        <w:t>)</w:t>
      </w:r>
      <w:r w:rsidRPr="004C00E1">
        <w:rPr>
          <w:rFonts w:ascii="Times New Roman" w:hAnsi="Times New Roman" w:cs="Times New Roman"/>
          <w:sz w:val="20"/>
          <w:szCs w:val="20"/>
        </w:rPr>
        <w:t xml:space="preserve"> the template </w:t>
      </w:r>
      <w:r w:rsidR="00D83735">
        <w:rPr>
          <w:rFonts w:ascii="Times New Roman" w:hAnsi="Times New Roman" w:cs="Times New Roman"/>
          <w:sz w:val="20"/>
          <w:szCs w:val="20"/>
        </w:rPr>
        <w:t>shall</w:t>
      </w:r>
      <w:r w:rsidRPr="004C00E1">
        <w:rPr>
          <w:rFonts w:ascii="Times New Roman" w:hAnsi="Times New Roman" w:cs="Times New Roman"/>
          <w:sz w:val="20"/>
          <w:szCs w:val="20"/>
        </w:rPr>
        <w:t xml:space="preserve"> record the maximum amount as the transaction amount, in this case €10m. </w:t>
      </w:r>
    </w:p>
    <w:p w:rsidR="00D71D84" w:rsidRPr="004C00E1" w:rsidRDefault="00D71D84" w:rsidP="00D71D84">
      <w:pPr>
        <w:suppressAutoHyphens/>
        <w:snapToGrid w:val="0"/>
        <w:spacing w:after="0" w:line="240" w:lineRule="auto"/>
        <w:rPr>
          <w:rFonts w:ascii="Times New Roman" w:hAnsi="Times New Roman" w:cs="Times New Roman"/>
          <w:sz w:val="20"/>
          <w:szCs w:val="20"/>
        </w:rPr>
      </w:pPr>
    </w:p>
    <w:p w:rsidR="00D71D84" w:rsidRPr="004C00E1" w:rsidRDefault="004A3027" w:rsidP="004C00E1">
      <w:pPr>
        <w:suppressAutoHyphens/>
        <w:snapToGrid w:val="0"/>
        <w:spacing w:after="0" w:line="240" w:lineRule="auto"/>
        <w:jc w:val="both"/>
        <w:rPr>
          <w:rFonts w:ascii="Times New Roman" w:hAnsi="Times New Roman" w:cs="Times New Roman"/>
          <w:sz w:val="20"/>
          <w:szCs w:val="20"/>
        </w:rPr>
      </w:pPr>
      <w:r w:rsidRPr="004C00E1">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D71D84" w:rsidRDefault="00D71D84" w:rsidP="002766FF">
      <w:pPr>
        <w:tabs>
          <w:tab w:val="left" w:pos="459"/>
        </w:tabs>
        <w:snapToGrid w:val="0"/>
        <w:spacing w:after="0" w:line="240" w:lineRule="auto"/>
        <w:ind w:left="175"/>
        <w:rPr>
          <w:rFonts w:ascii="Times New Roman" w:hAnsi="Times New Roman" w:cs="Times New Roman"/>
          <w:color w:val="000000"/>
          <w:sz w:val="20"/>
          <w:szCs w:val="20"/>
        </w:rPr>
      </w:pPr>
    </w:p>
    <w:p w:rsidR="00D71D84" w:rsidRPr="00D71D84" w:rsidRDefault="00D71D84" w:rsidP="002766FF">
      <w:pPr>
        <w:tabs>
          <w:tab w:val="left" w:pos="459"/>
        </w:tabs>
        <w:snapToGrid w:val="0"/>
        <w:spacing w:after="0" w:line="240" w:lineRule="auto"/>
        <w:ind w:left="175"/>
        <w:rPr>
          <w:rFonts w:ascii="Times New Roman" w:hAnsi="Times New Roman" w:cs="Times New Roman"/>
          <w:color w:val="000000"/>
          <w:sz w:val="20"/>
          <w:szCs w:val="20"/>
        </w:rPr>
      </w:pPr>
    </w:p>
    <w:tbl>
      <w:tblPr>
        <w:tblW w:w="9072" w:type="dxa"/>
        <w:tblInd w:w="108" w:type="dxa"/>
        <w:tblLook w:val="04A0" w:firstRow="1" w:lastRow="0" w:firstColumn="1" w:lastColumn="0" w:noHBand="0" w:noVBand="1"/>
      </w:tblPr>
      <w:tblGrid>
        <w:gridCol w:w="850"/>
        <w:gridCol w:w="2234"/>
        <w:gridCol w:w="5988"/>
        <w:tblGridChange w:id="25">
          <w:tblGrid>
            <w:gridCol w:w="850"/>
            <w:gridCol w:w="2234"/>
            <w:gridCol w:w="5988"/>
          </w:tblGrid>
        </w:tblGridChange>
      </w:tblGrid>
      <w:tr w:rsidR="001B0B96" w:rsidRPr="00D71D84" w:rsidTr="004C00E1">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ITEM</w:t>
            </w:r>
          </w:p>
        </w:tc>
        <w:tc>
          <w:tcPr>
            <w:tcW w:w="5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INSTRUCTIONS</w:t>
            </w:r>
          </w:p>
        </w:tc>
      </w:tr>
      <w:tr w:rsidR="001B0B96" w:rsidRPr="00D71D84" w:rsidTr="004C00E1">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D83735"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F708E5" w:rsidRPr="00D71D84">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E16E4C">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ID of int</w:t>
            </w:r>
            <w:del w:id="26" w:author="Author">
              <w:r w:rsidRPr="00D71D84" w:rsidDel="00E16E4C">
                <w:rPr>
                  <w:rFonts w:ascii="Times New Roman" w:eastAsia="Times New Roman" w:hAnsi="Times New Roman" w:cs="Times New Roman"/>
                  <w:color w:val="000000"/>
                  <w:sz w:val="20"/>
                  <w:szCs w:val="20"/>
                  <w:lang w:eastAsia="en-GB"/>
                </w:rPr>
                <w:delText>e</w:delText>
              </w:r>
            </w:del>
            <w:r w:rsidRPr="00D71D84">
              <w:rPr>
                <w:rFonts w:ascii="Times New Roman" w:eastAsia="Times New Roman" w:hAnsi="Times New Roman" w:cs="Times New Roman"/>
                <w:color w:val="000000"/>
                <w:sz w:val="20"/>
                <w:szCs w:val="20"/>
                <w:lang w:eastAsia="en-GB"/>
              </w:rPr>
              <w:t>r</w:t>
            </w:r>
            <w:ins w:id="27" w:author="Author">
              <w:r w:rsidR="00E16E4C">
                <w:rPr>
                  <w:rFonts w:ascii="Times New Roman" w:eastAsia="Times New Roman" w:hAnsi="Times New Roman" w:cs="Times New Roman"/>
                  <w:color w:val="000000"/>
                  <w:sz w:val="20"/>
                  <w:szCs w:val="20"/>
                  <w:lang w:eastAsia="en-GB"/>
                </w:rPr>
                <w:t>a</w:t>
              </w:r>
            </w:ins>
            <w:r w:rsidRPr="00D71D84">
              <w:rPr>
                <w:rFonts w:ascii="Times New Roman" w:eastAsia="Times New Roman" w:hAnsi="Times New Roman" w:cs="Times New Roman"/>
                <w:color w:val="000000"/>
                <w:sz w:val="20"/>
                <w:szCs w:val="20"/>
                <w:lang w:eastAsia="en-GB"/>
              </w:rPr>
              <w:t>group transaction</w:t>
            </w:r>
          </w:p>
        </w:tc>
        <w:tc>
          <w:tcPr>
            <w:tcW w:w="5988"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C022C1">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Unique internal identification code for each intra</w:t>
            </w:r>
            <w:del w:id="28" w:author="Author">
              <w:r w:rsidRPr="00D71D84" w:rsidDel="00E16E4C">
                <w:rPr>
                  <w:rFonts w:ascii="Times New Roman" w:eastAsia="Times New Roman" w:hAnsi="Times New Roman" w:cs="Times New Roman"/>
                  <w:color w:val="000000"/>
                  <w:sz w:val="20"/>
                  <w:szCs w:val="20"/>
                  <w:lang w:eastAsia="en-GB"/>
                </w:rPr>
                <w:delText>-</w:delText>
              </w:r>
            </w:del>
            <w:r w:rsidRPr="00D71D84">
              <w:rPr>
                <w:rFonts w:ascii="Times New Roman" w:eastAsia="Times New Roman" w:hAnsi="Times New Roman" w:cs="Times New Roman"/>
                <w:color w:val="000000"/>
                <w:sz w:val="20"/>
                <w:szCs w:val="20"/>
                <w:lang w:eastAsia="en-GB"/>
              </w:rPr>
              <w:t xml:space="preserve">group transaction. </w:t>
            </w:r>
            <w:r w:rsidR="00C022C1">
              <w:rPr>
                <w:rFonts w:ascii="Times New Roman" w:eastAsia="Times New Roman" w:hAnsi="Times New Roman" w:cs="Times New Roman"/>
                <w:color w:val="000000"/>
                <w:sz w:val="20"/>
                <w:szCs w:val="20"/>
                <w:lang w:eastAsia="en-GB"/>
              </w:rPr>
              <w:t>Shall</w:t>
            </w:r>
            <w:r w:rsidR="00C022C1"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be consistent over time.</w:t>
            </w:r>
          </w:p>
        </w:tc>
      </w:tr>
      <w:tr w:rsidR="00C022C1" w:rsidRPr="00D71D84" w:rsidTr="004C00E1">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C022C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C0020 (</w:t>
            </w:r>
            <w:r w:rsidRPr="00D71D84">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B0568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Investor/ lender name</w:t>
            </w:r>
          </w:p>
        </w:tc>
        <w:tc>
          <w:tcPr>
            <w:tcW w:w="5988" w:type="dxa"/>
            <w:tcBorders>
              <w:top w:val="single" w:sz="4" w:space="0" w:color="auto"/>
              <w:left w:val="single" w:sz="4" w:space="0" w:color="auto"/>
              <w:bottom w:val="single" w:sz="4" w:space="0" w:color="auto"/>
              <w:right w:val="single" w:sz="4" w:space="0" w:color="auto"/>
            </w:tcBorders>
            <w:shd w:val="clear" w:color="auto" w:fill="auto"/>
            <w:hideMark/>
          </w:tcPr>
          <w:p w:rsidR="00C022C1" w:rsidRDefault="00C022C1" w:rsidP="00B0568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Name of the entity that is buying the equity or lending to a related undertaking within the group. I.e. the entity that recognises the transaction as an asset on their balance sheet (debit – balance sheet). </w:t>
            </w:r>
          </w:p>
          <w:p w:rsidR="00CE2B7F" w:rsidRPr="00D71D84" w:rsidRDefault="00CE2B7F" w:rsidP="00B0568E">
            <w:pPr>
              <w:spacing w:after="0" w:line="240" w:lineRule="auto"/>
              <w:rPr>
                <w:rFonts w:ascii="Times New Roman" w:eastAsia="Times New Roman" w:hAnsi="Times New Roman" w:cs="Times New Roman"/>
                <w:color w:val="000000"/>
                <w:sz w:val="20"/>
                <w:szCs w:val="20"/>
                <w:lang w:eastAsia="en-GB"/>
              </w:rPr>
            </w:pPr>
          </w:p>
        </w:tc>
      </w:tr>
      <w:tr w:rsidR="001B0B96" w:rsidRPr="00D71D84" w:rsidTr="004C00E1">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415C02" w:rsidRPr="00D71D84" w:rsidRDefault="00D83735" w:rsidP="00C022C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w:t>
            </w:r>
            <w:r w:rsidR="00C022C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415C02" w:rsidRPr="00D71D84">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415C02" w:rsidRPr="00D71D84" w:rsidRDefault="00415C02" w:rsidP="00D8373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 xml:space="preserve"> for investor / lender</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415C02"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00C022C1" w:rsidRPr="00043189">
              <w:rPr>
                <w:rFonts w:ascii="Times New Roman" w:hAnsi="Times New Roman" w:cs="Times New Roman"/>
                <w:sz w:val="20"/>
                <w:szCs w:val="20"/>
              </w:rPr>
              <w:t>by this order of priority</w:t>
            </w:r>
            <w:del w:id="29" w:author="Author">
              <w:r w:rsidR="00C022C1" w:rsidRPr="00043189" w:rsidDel="0077349C">
                <w:rPr>
                  <w:rFonts w:ascii="Times New Roman" w:hAnsi="Times New Roman" w:cs="Times New Roman"/>
                  <w:sz w:val="20"/>
                  <w:szCs w:val="20"/>
                </w:rPr>
                <w:delText xml:space="preserve"> if existent</w:delText>
              </w:r>
            </w:del>
            <w:r w:rsidR="00C022C1" w:rsidRPr="00043189">
              <w:rPr>
                <w:rFonts w:ascii="Times New Roman" w:eastAsia="Times New Roman" w:hAnsi="Times New Roman" w:cs="Times New Roman"/>
                <w:sz w:val="20"/>
                <w:szCs w:val="20"/>
                <w:lang w:eastAsia="en-GB"/>
              </w:rPr>
              <w:t xml:space="preserve">: </w:t>
            </w:r>
            <w:r w:rsidR="00C022C1" w:rsidRPr="00043189">
              <w:rPr>
                <w:rFonts w:ascii="Times New Roman" w:eastAsia="Times New Roman" w:hAnsi="Times New Roman" w:cs="Times New Roman"/>
                <w:sz w:val="20"/>
                <w:szCs w:val="20"/>
                <w:lang w:eastAsia="en-GB"/>
              </w:rPr>
              <w:br/>
              <w:t xml:space="preserve">- Legal Entity Identifier (LEI); </w:t>
            </w:r>
            <w:r w:rsidR="00C022C1" w:rsidRPr="00043189">
              <w:rPr>
                <w:rFonts w:ascii="Times New Roman" w:eastAsia="Times New Roman" w:hAnsi="Times New Roman" w:cs="Times New Roman"/>
                <w:sz w:val="20"/>
                <w:szCs w:val="20"/>
                <w:lang w:eastAsia="en-GB"/>
              </w:rPr>
              <w:br/>
              <w:t>- Specific code</w:t>
            </w:r>
            <w:r w:rsidR="00C022C1" w:rsidRPr="00043189">
              <w:rPr>
                <w:rFonts w:ascii="Times New Roman" w:eastAsia="Times New Roman" w:hAnsi="Times New Roman" w:cs="Times New Roman"/>
                <w:sz w:val="20"/>
                <w:szCs w:val="20"/>
                <w:lang w:eastAsia="en-GB"/>
              </w:rPr>
              <w:br/>
            </w:r>
            <w:r w:rsidR="00C022C1" w:rsidRPr="00043189">
              <w:rPr>
                <w:rFonts w:ascii="Times New Roman" w:eastAsia="Times New Roman" w:hAnsi="Times New Roman" w:cs="Times New Roman"/>
                <w:sz w:val="20"/>
                <w:szCs w:val="20"/>
                <w:lang w:eastAsia="en-GB"/>
              </w:rPr>
              <w:br/>
            </w:r>
            <w:r w:rsidR="00CE2B7F" w:rsidRPr="008C309E">
              <w:rPr>
                <w:rFonts w:ascii="Times New Roman" w:eastAsia="Times New Roman" w:hAnsi="Times New Roman" w:cs="Times New Roman"/>
                <w:sz w:val="20"/>
                <w:szCs w:val="20"/>
                <w:lang w:eastAsia="en-GB"/>
              </w:rPr>
              <w:t xml:space="preserve">Specific code: </w:t>
            </w:r>
            <w:r w:rsidR="00CE2B7F"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CE2B7F">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022C1"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tcPr>
          <w:p w:rsidR="00C022C1" w:rsidRPr="004C00E1" w:rsidRDefault="00CE2B7F" w:rsidP="004C00E1">
            <w:pPr>
              <w:rPr>
                <w:rFonts w:ascii="Times New Roman" w:eastAsia="Times New Roman" w:hAnsi="Times New Roman" w:cs="Times New Roman"/>
                <w:sz w:val="20"/>
                <w:szCs w:val="20"/>
                <w:lang w:eastAsia="en-GB"/>
              </w:rPr>
            </w:pPr>
            <w:r w:rsidRPr="00CE2B7F">
              <w:rPr>
                <w:rFonts w:ascii="Times New Roman" w:eastAsia="Times New Roman" w:hAnsi="Times New Roman" w:cs="Times New Roman"/>
                <w:sz w:val="20"/>
                <w:szCs w:val="20"/>
                <w:lang w:eastAsia="en-GB"/>
              </w:rPr>
              <w:t>C0040</w:t>
            </w:r>
          </w:p>
        </w:tc>
        <w:tc>
          <w:tcPr>
            <w:tcW w:w="2234" w:type="dxa"/>
            <w:tcBorders>
              <w:top w:val="nil"/>
              <w:left w:val="nil"/>
              <w:bottom w:val="single" w:sz="4" w:space="0" w:color="auto"/>
              <w:right w:val="single" w:sz="4" w:space="0" w:color="auto"/>
            </w:tcBorders>
            <w:shd w:val="clear" w:color="auto" w:fill="auto"/>
          </w:tcPr>
          <w:p w:rsidR="00C022C1" w:rsidRPr="004C00E1" w:rsidRDefault="00CE2B7F">
            <w:pPr>
              <w:spacing w:after="0" w:line="240" w:lineRule="auto"/>
              <w:rPr>
                <w:rFonts w:ascii="Times New Roman" w:eastAsia="Times New Roman" w:hAnsi="Times New Roman" w:cs="Times New Roman"/>
                <w:color w:val="000000"/>
                <w:sz w:val="20"/>
                <w:szCs w:val="20"/>
                <w:lang w:eastAsia="en-GB"/>
              </w:rPr>
            </w:pPr>
            <w:r w:rsidRPr="004C00E1">
              <w:rPr>
                <w:rFonts w:ascii="Times New Roman" w:eastAsia="Times New Roman" w:hAnsi="Times New Roman" w:cs="Times New Roman"/>
                <w:color w:val="000000"/>
                <w:sz w:val="20"/>
                <w:szCs w:val="20"/>
                <w:lang w:eastAsia="en-GB"/>
              </w:rPr>
              <w:t>ID code t</w:t>
            </w:r>
            <w:r w:rsidR="00C022C1" w:rsidRPr="00CE2B7F">
              <w:rPr>
                <w:rFonts w:ascii="Times New Roman" w:eastAsia="Times New Roman" w:hAnsi="Times New Roman" w:cs="Times New Roman"/>
                <w:color w:val="000000"/>
                <w:sz w:val="20"/>
                <w:szCs w:val="20"/>
                <w:lang w:eastAsia="en-GB"/>
              </w:rPr>
              <w:t xml:space="preserve">ype of code of the </w:t>
            </w:r>
            <w:r w:rsidRPr="004C00E1">
              <w:rPr>
                <w:rFonts w:ascii="Times New Roman" w:eastAsia="Times New Roman" w:hAnsi="Times New Roman" w:cs="Times New Roman"/>
                <w:color w:val="000000"/>
                <w:sz w:val="20"/>
                <w:szCs w:val="20"/>
                <w:lang w:eastAsia="en-GB"/>
              </w:rPr>
              <w:t>investor/lender</w:t>
            </w:r>
          </w:p>
          <w:p w:rsidR="00CE2B7F" w:rsidRPr="00CE2B7F" w:rsidRDefault="00CE2B7F">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C022C1" w:rsidRPr="00D71D84" w:rsidRDefault="00C022C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w:t>
            </w:r>
            <w:r w:rsidR="00CE2B7F" w:rsidRPr="00CE2B7F">
              <w:rPr>
                <w:rFonts w:ascii="Times New Roman" w:eastAsia="Times New Roman" w:hAnsi="Times New Roman" w:cs="Times New Roman"/>
                <w:color w:val="000000"/>
                <w:sz w:val="20"/>
                <w:szCs w:val="20"/>
                <w:lang w:eastAsia="en-GB"/>
              </w:rPr>
              <w:t>for</w:t>
            </w:r>
            <w:r w:rsidRPr="00CE2B7F">
              <w:rPr>
                <w:rFonts w:ascii="Times New Roman" w:eastAsia="Times New Roman" w:hAnsi="Times New Roman" w:cs="Times New Roman"/>
                <w:color w:val="000000"/>
                <w:sz w:val="20"/>
                <w:szCs w:val="20"/>
                <w:lang w:eastAsia="en-GB"/>
              </w:rPr>
              <w:t xml:space="preserve"> the </w:t>
            </w:r>
            <w:r w:rsidR="00CE2B7F" w:rsidRPr="004C00E1">
              <w:rPr>
                <w:rFonts w:ascii="Times New Roman" w:eastAsia="Times New Roman" w:hAnsi="Times New Roman" w:cs="Times New Roman"/>
                <w:color w:val="000000"/>
                <w:sz w:val="20"/>
                <w:szCs w:val="20"/>
                <w:lang w:eastAsia="en-GB"/>
              </w:rPr>
              <w:t>investor/lender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E2B7F" w:rsidRPr="00D71D84" w:rsidTr="00342B29">
        <w:trPr>
          <w:trHeight w:val="570"/>
        </w:trPr>
        <w:tc>
          <w:tcPr>
            <w:tcW w:w="850" w:type="dxa"/>
            <w:tcBorders>
              <w:top w:val="nil"/>
              <w:left w:val="single" w:sz="4" w:space="0" w:color="auto"/>
              <w:bottom w:val="single" w:sz="4" w:space="0" w:color="auto"/>
              <w:right w:val="single" w:sz="4" w:space="0" w:color="auto"/>
            </w:tcBorders>
            <w:shd w:val="clear" w:color="auto" w:fill="auto"/>
            <w:hideMark/>
          </w:tcPr>
          <w:p w:rsidR="00CE2B7F" w:rsidRPr="00D71D84" w:rsidRDefault="00CE2B7F" w:rsidP="00342B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C0050 (</w:t>
            </w:r>
            <w:r w:rsidRPr="00D71D84">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Issuer/ borrower name</w:t>
            </w:r>
          </w:p>
        </w:tc>
        <w:tc>
          <w:tcPr>
            <w:tcW w:w="5988" w:type="dxa"/>
            <w:tcBorders>
              <w:top w:val="nil"/>
              <w:left w:val="nil"/>
              <w:bottom w:val="single" w:sz="4" w:space="0" w:color="auto"/>
              <w:right w:val="single" w:sz="4" w:space="0" w:color="auto"/>
            </w:tcBorders>
            <w:shd w:val="clear" w:color="auto" w:fill="auto"/>
            <w:hideMark/>
          </w:tcPr>
          <w:p w:rsidR="00CE2B7F" w:rsidRDefault="00CE2B7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Name of the entity that is issuing the equity/capital item, or borrowing money (issuing debt). I.e. the entity that recognises the transaction as a liability or capital on their balance sheet (credit – balance sheet).</w:t>
            </w:r>
          </w:p>
          <w:p w:rsidR="00CE2B7F" w:rsidRPr="00D71D84" w:rsidRDefault="00CE2B7F">
            <w:pPr>
              <w:spacing w:after="0" w:line="240" w:lineRule="auto"/>
              <w:rPr>
                <w:rFonts w:ascii="Times New Roman" w:eastAsia="Times New Roman" w:hAnsi="Times New Roman" w:cs="Times New Roman"/>
                <w:color w:val="000000"/>
                <w:sz w:val="20"/>
                <w:szCs w:val="20"/>
                <w:lang w:eastAsia="en-GB"/>
              </w:rPr>
            </w:pPr>
          </w:p>
        </w:tc>
      </w:tr>
      <w:tr w:rsidR="001B0B96"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415C02" w:rsidRPr="00D71D84" w:rsidRDefault="00D83735" w:rsidP="000557BD">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CE2B7F">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415C02" w:rsidRPr="00D71D84">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415C02" w:rsidRPr="00D71D84" w:rsidRDefault="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for issuer / borrower</w:t>
            </w:r>
          </w:p>
        </w:tc>
        <w:tc>
          <w:tcPr>
            <w:tcW w:w="5988" w:type="dxa"/>
            <w:tcBorders>
              <w:top w:val="nil"/>
              <w:left w:val="nil"/>
              <w:bottom w:val="single" w:sz="4" w:space="0" w:color="auto"/>
              <w:right w:val="single" w:sz="4" w:space="0" w:color="auto"/>
            </w:tcBorders>
            <w:shd w:val="clear" w:color="auto" w:fill="auto"/>
            <w:hideMark/>
          </w:tcPr>
          <w:p w:rsidR="00CE2B7F" w:rsidRDefault="00CE2B7F"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30" w:author="Author">
              <w:r w:rsidRPr="00043189" w:rsidDel="0077349C">
                <w:rPr>
                  <w:rFonts w:ascii="Times New Roman" w:hAnsi="Times New Roman" w:cs="Times New Roman"/>
                  <w:sz w:val="20"/>
                  <w:szCs w:val="20"/>
                </w:rPr>
                <w:delText xml:space="preserve"> if existent</w:delText>
              </w:r>
            </w:del>
            <w:bookmarkStart w:id="31" w:name="_GoBack"/>
            <w:bookmarkEnd w:id="31"/>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E2B7F"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tcPr>
          <w:p w:rsidR="00CE2B7F" w:rsidRPr="008C309E" w:rsidRDefault="00CE2B7F">
            <w:pPr>
              <w:rPr>
                <w:rFonts w:ascii="Times New Roman" w:eastAsia="Times New Roman" w:hAnsi="Times New Roman" w:cs="Times New Roman"/>
                <w:sz w:val="20"/>
                <w:szCs w:val="20"/>
                <w:lang w:eastAsia="en-GB"/>
              </w:rPr>
            </w:pPr>
            <w:r w:rsidRPr="008C309E">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7</w:t>
            </w:r>
            <w:r w:rsidRPr="008C309E">
              <w:rPr>
                <w:rFonts w:ascii="Times New Roman" w:eastAsia="Times New Roman" w:hAnsi="Times New Roman" w:cs="Times New Roman"/>
                <w:sz w:val="20"/>
                <w:szCs w:val="20"/>
                <w:lang w:eastAsia="en-GB"/>
              </w:rPr>
              <w:t>0</w:t>
            </w:r>
          </w:p>
        </w:tc>
        <w:tc>
          <w:tcPr>
            <w:tcW w:w="2234" w:type="dxa"/>
            <w:tcBorders>
              <w:top w:val="nil"/>
              <w:left w:val="nil"/>
              <w:bottom w:val="single" w:sz="4" w:space="0" w:color="auto"/>
              <w:right w:val="single" w:sz="4" w:space="0" w:color="auto"/>
            </w:tcBorders>
            <w:shd w:val="clear" w:color="auto" w:fill="auto"/>
          </w:tcPr>
          <w:p w:rsidR="00CE2B7F" w:rsidRPr="008C309E" w:rsidRDefault="00CE2B7F"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 code type of code of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w:t>
            </w:r>
            <w:r>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 borrower</w:t>
            </w:r>
          </w:p>
          <w:p w:rsidR="00CE2B7F" w:rsidRPr="008C309E" w:rsidRDefault="00CE2B7F" w:rsidP="008C309E">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ssuer/borrower</w:t>
            </w:r>
            <w:r w:rsidRPr="008C309E">
              <w:rPr>
                <w:rFonts w:ascii="Times New Roman" w:eastAsia="Times New Roman" w:hAnsi="Times New Roman" w:cs="Times New Roman"/>
                <w:color w:val="000000"/>
                <w:sz w:val="20"/>
                <w:szCs w:val="20"/>
                <w:lang w:eastAsia="en-GB"/>
              </w:rPr>
              <w:t>”:</w:t>
            </w:r>
            <w:r w:rsidRPr="008C309E">
              <w:rPr>
                <w:rFonts w:ascii="Times New Roman" w:eastAsia="Times New Roman" w:hAnsi="Times New Roman" w:cs="Times New Roman"/>
                <w:color w:val="000000"/>
                <w:sz w:val="20"/>
                <w:szCs w:val="20"/>
                <w:lang w:eastAsia="en-GB"/>
              </w:rPr>
              <w:br/>
              <w:t xml:space="preserve">1 - LEI </w:t>
            </w:r>
            <w:r w:rsidRPr="008C309E">
              <w:rPr>
                <w:rFonts w:ascii="Times New Roman" w:eastAsia="Times New Roman" w:hAnsi="Times New Roman" w:cs="Times New Roman"/>
                <w:color w:val="000000"/>
                <w:sz w:val="20"/>
                <w:szCs w:val="20"/>
                <w:lang w:eastAsia="en-GB"/>
              </w:rPr>
              <w:br/>
              <w:t>2 - Specific code</w:t>
            </w:r>
          </w:p>
        </w:tc>
      </w:tr>
      <w:tr w:rsidR="00CE2B7F" w:rsidRPr="00D71D84" w:rsidTr="004C00E1">
        <w:trPr>
          <w:trHeight w:val="240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F708E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C0080 (</w:t>
            </w:r>
            <w:r w:rsidRPr="00D71D84">
              <w:rPr>
                <w:rFonts w:ascii="Times New Roman" w:eastAsia="Times New Roman" w:hAnsi="Times New Roman" w:cs="Times New Roman"/>
                <w:sz w:val="20"/>
                <w:szCs w:val="20"/>
                <w:lang w:eastAsia="en-GB"/>
              </w:rPr>
              <w:t>F6</w:t>
            </w:r>
            <w:r>
              <w:rPr>
                <w:rFonts w:ascii="Times New Roman" w:eastAsia="Times New Roman" w:hAnsi="Times New Roman" w:cs="Times New Roman"/>
                <w:sz w:val="20"/>
                <w:szCs w:val="20"/>
                <w:lang w:eastAsia="en-GB"/>
              </w:rPr>
              <w:t>)</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of the instrument</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is the identification code of the instrument (capita</w:t>
            </w:r>
            <w:r>
              <w:rPr>
                <w:rFonts w:ascii="Times New Roman" w:eastAsia="Times New Roman" w:hAnsi="Times New Roman" w:cs="Times New Roman"/>
                <w:sz w:val="20"/>
                <w:szCs w:val="20"/>
                <w:lang w:eastAsia="en-GB"/>
              </w:rPr>
              <w:t>l</w:t>
            </w:r>
            <w:r w:rsidRPr="00D71D84">
              <w:rPr>
                <w:rFonts w:ascii="Times New Roman" w:eastAsia="Times New Roman" w:hAnsi="Times New Roman" w:cs="Times New Roman"/>
                <w:sz w:val="20"/>
                <w:szCs w:val="20"/>
                <w:lang w:eastAsia="en-GB"/>
              </w:rPr>
              <w:t>, debt etc.) between the two counterparties identified</w:t>
            </w:r>
            <w:r>
              <w:rPr>
                <w:rFonts w:ascii="Times New Roman" w:eastAsia="Times New Roman" w:hAnsi="Times New Roman" w:cs="Times New Roman"/>
                <w:sz w:val="20"/>
                <w:szCs w:val="20"/>
                <w:lang w:eastAsia="en-GB"/>
              </w:rPr>
              <w:t xml:space="preserve"> </w:t>
            </w:r>
            <w:r w:rsidRPr="006C2F0D">
              <w:rPr>
                <w:rFonts w:ascii="Times New Roman" w:hAnsi="Times New Roman" w:cs="Times New Roman"/>
                <w:sz w:val="20"/>
                <w:szCs w:val="20"/>
              </w:rPr>
              <w:t>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CE2B7F" w:rsidRDefault="00CE2B7F" w:rsidP="00F708E5">
            <w:pPr>
              <w:spacing w:after="0" w:line="240" w:lineRule="auto"/>
              <w:rPr>
                <w:rFonts w:ascii="Times New Roman" w:eastAsia="Times New Roman" w:hAnsi="Times New Roman" w:cs="Times New Roman"/>
                <w:sz w:val="20"/>
                <w:szCs w:val="20"/>
                <w:lang w:eastAsia="en-GB"/>
              </w:rPr>
            </w:pPr>
          </w:p>
          <w:p w:rsidR="00CE2B7F" w:rsidRPr="00D71D84" w:rsidRDefault="00CE2B7F" w:rsidP="00863361">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may be different from the intra</w:t>
            </w:r>
            <w:del w:id="32" w:author="Author">
              <w:r w:rsidRPr="00D71D84" w:rsidDel="00E16E4C">
                <w:rPr>
                  <w:rFonts w:ascii="Times New Roman" w:eastAsia="Times New Roman" w:hAnsi="Times New Roman" w:cs="Times New Roman"/>
                  <w:sz w:val="20"/>
                  <w:szCs w:val="20"/>
                  <w:lang w:eastAsia="en-GB"/>
                </w:rPr>
                <w:delText>-</w:delText>
              </w:r>
            </w:del>
            <w:r w:rsidRPr="00D71D84">
              <w:rPr>
                <w:rFonts w:ascii="Times New Roman" w:eastAsia="Times New Roman" w:hAnsi="Times New Roman" w:cs="Times New Roman"/>
                <w:sz w:val="20"/>
                <w:szCs w:val="20"/>
                <w:lang w:eastAsia="en-GB"/>
              </w:rPr>
              <w:t xml:space="preserve">group transaction code provided in cell </w:t>
            </w:r>
            <w:r>
              <w:rPr>
                <w:rFonts w:ascii="Times New Roman" w:eastAsia="Times New Roman" w:hAnsi="Times New Roman" w:cs="Times New Roman"/>
                <w:sz w:val="20"/>
                <w:szCs w:val="20"/>
                <w:lang w:eastAsia="en-GB"/>
              </w:rPr>
              <w:t>C0010</w:t>
            </w:r>
            <w:r w:rsidRPr="00D71D84">
              <w:rPr>
                <w:rFonts w:ascii="Times New Roman" w:eastAsia="Times New Roman" w:hAnsi="Times New Roman" w:cs="Times New Roman"/>
                <w:sz w:val="20"/>
                <w:szCs w:val="20"/>
                <w:lang w:eastAsia="en-GB"/>
              </w:rPr>
              <w:t>.</w:t>
            </w:r>
          </w:p>
        </w:tc>
      </w:tr>
      <w:tr w:rsidR="001B0B96" w:rsidRPr="00D71D84" w:rsidTr="004C00E1">
        <w:trPr>
          <w:trHeight w:val="142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E03A6F" w:rsidP="00F708E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w:t>
            </w:r>
            <w:r w:rsidR="00CE2B7F">
              <w:rPr>
                <w:rFonts w:ascii="Times New Roman" w:eastAsia="Times New Roman" w:hAnsi="Times New Roman" w:cs="Times New Roman"/>
                <w:sz w:val="20"/>
                <w:szCs w:val="20"/>
                <w:lang w:eastAsia="en-GB"/>
              </w:rPr>
              <w:t>9</w:t>
            </w:r>
            <w:r>
              <w:rPr>
                <w:rFonts w:ascii="Times New Roman" w:eastAsia="Times New Roman" w:hAnsi="Times New Roman" w:cs="Times New Roman"/>
                <w:sz w:val="20"/>
                <w:szCs w:val="20"/>
                <w:lang w:eastAsia="en-GB"/>
              </w:rPr>
              <w:t>0 (</w:t>
            </w:r>
            <w:r w:rsidR="00F708E5" w:rsidRPr="00D71D84">
              <w:rPr>
                <w:rFonts w:ascii="Times New Roman" w:eastAsia="Times New Roman" w:hAnsi="Times New Roman" w:cs="Times New Roman"/>
                <w:sz w:val="20"/>
                <w:szCs w:val="20"/>
                <w:lang w:eastAsia="en-GB"/>
              </w:rPr>
              <w:t>G6</w:t>
            </w:r>
            <w:r>
              <w:rPr>
                <w:rFonts w:ascii="Times New Roman" w:eastAsia="Times New Roman" w:hAnsi="Times New Roman" w:cs="Times New Roman"/>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Type</w:t>
            </w:r>
            <w:r w:rsidR="00D621AC" w:rsidRPr="00D71D84">
              <w:rPr>
                <w:rFonts w:ascii="Times New Roman" w:eastAsia="Times New Roman" w:hAnsi="Times New Roman" w:cs="Times New Roman"/>
                <w:sz w:val="20"/>
                <w:szCs w:val="20"/>
                <w:lang w:eastAsia="en-GB"/>
              </w:rPr>
              <w:t xml:space="preserve"> of the instrument</w:t>
            </w:r>
          </w:p>
        </w:tc>
        <w:tc>
          <w:tcPr>
            <w:tcW w:w="5988" w:type="dxa"/>
            <w:tcBorders>
              <w:top w:val="single" w:sz="4" w:space="0" w:color="auto"/>
              <w:left w:val="nil"/>
              <w:bottom w:val="nil"/>
              <w:right w:val="single" w:sz="4" w:space="0" w:color="auto"/>
            </w:tcBorders>
            <w:shd w:val="clear" w:color="auto" w:fill="auto"/>
            <w:hideMark/>
          </w:tcPr>
          <w:p w:rsidR="00CE2B7F" w:rsidRPr="0061769B" w:rsidRDefault="00CE2B7F" w:rsidP="00CE2B7F">
            <w:pPr>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D71D84">
              <w:rPr>
                <w:rFonts w:ascii="Times New Roman" w:eastAsia="Times New Roman" w:hAnsi="Times New Roman" w:cs="Times New Roman"/>
                <w:sz w:val="20"/>
                <w:szCs w:val="20"/>
                <w:lang w:eastAsia="en-GB"/>
              </w:rPr>
              <w:t>ID Code of the instrument</w:t>
            </w:r>
            <w:r w:rsidRPr="0061769B">
              <w:rPr>
                <w:rFonts w:ascii="Times New Roman" w:hAnsi="Times New Roman" w:cs="Times New Roman"/>
                <w:sz w:val="20"/>
                <w:szCs w:val="20"/>
              </w:rPr>
              <w:t>” item. One of the options in the following closed list shall be used:</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t>
            </w:r>
            <w:del w:id="33" w:author="Author">
              <w:r w:rsidRPr="006C2F0D" w:rsidDel="00E44685">
                <w:rPr>
                  <w:rFonts w:ascii="Times New Roman" w:hAnsi="Times New Roman" w:cs="Times New Roman"/>
                  <w:sz w:val="20"/>
                  <w:szCs w:val="20"/>
                </w:rPr>
                <w:delText xml:space="preserve">WRT </w:delText>
              </w:r>
            </w:del>
            <w:ins w:id="34" w:author="Author">
              <w:r w:rsidR="00E44685" w:rsidRPr="006C2F0D">
                <w:rPr>
                  <w:rFonts w:ascii="Times New Roman" w:hAnsi="Times New Roman" w:cs="Times New Roman"/>
                  <w:sz w:val="20"/>
                  <w:szCs w:val="20"/>
                </w:rPr>
                <w:t>W</w:t>
              </w:r>
              <w:r w:rsidR="00E44685">
                <w:rPr>
                  <w:rFonts w:ascii="Times New Roman" w:hAnsi="Times New Roman" w:cs="Times New Roman"/>
                  <w:sz w:val="20"/>
                  <w:szCs w:val="20"/>
                </w:rPr>
                <w:t>KN</w:t>
              </w:r>
              <w:r w:rsidR="00E44685" w:rsidRPr="006C2F0D">
                <w:rPr>
                  <w:rFonts w:ascii="Times New Roman" w:hAnsi="Times New Roman" w:cs="Times New Roman"/>
                  <w:sz w:val="20"/>
                  <w:szCs w:val="20"/>
                </w:rPr>
                <w:t xml:space="preserve"> </w:t>
              </w:r>
            </w:ins>
            <w:r w:rsidRPr="006C2F0D">
              <w:rPr>
                <w:rFonts w:ascii="Times New Roman" w:hAnsi="Times New Roman" w:cs="Times New Roman"/>
                <w:sz w:val="20"/>
                <w:szCs w:val="20"/>
              </w:rPr>
              <w:t>(</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Kenn-Num</w:t>
            </w:r>
            <w:del w:id="35" w:author="Author">
              <w:r w:rsidRPr="006C2F0D" w:rsidDel="009014BF">
                <w:rPr>
                  <w:rFonts w:ascii="Times New Roman" w:hAnsi="Times New Roman" w:cs="Times New Roman"/>
                  <w:sz w:val="20"/>
                  <w:szCs w:val="20"/>
                </w:rPr>
                <w:delText>b</w:delText>
              </w:r>
            </w:del>
            <w:ins w:id="36" w:author="Author">
              <w:r w:rsidR="009014BF">
                <w:rPr>
                  <w:rFonts w:ascii="Times New Roman" w:hAnsi="Times New Roman" w:cs="Times New Roman"/>
                  <w:sz w:val="20"/>
                  <w:szCs w:val="20"/>
                </w:rPr>
                <w:t>m</w:t>
              </w:r>
            </w:ins>
            <w:r w:rsidRPr="006C2F0D">
              <w:rPr>
                <w:rFonts w:ascii="Times New Roman" w:hAnsi="Times New Roman" w:cs="Times New Roman"/>
                <w:sz w:val="20"/>
                <w:szCs w:val="20"/>
              </w:rPr>
              <w:t>er</w:t>
            </w:r>
            <w:proofErr w:type="spellEnd"/>
            <w:r w:rsidRPr="006C2F0D">
              <w:rPr>
                <w:rFonts w:ascii="Times New Roman" w:hAnsi="Times New Roman" w:cs="Times New Roman"/>
                <w:sz w:val="20"/>
                <w:szCs w:val="20"/>
              </w:rPr>
              <w:t>, the alphanumeric German identification number)</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CE2B7F" w:rsidRDefault="00CE2B7F" w:rsidP="004C00E1">
            <w:pPr>
              <w:spacing w:after="0"/>
              <w:rPr>
                <w:ins w:id="37"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A75502" w:rsidRDefault="00A75502">
            <w:pPr>
              <w:spacing w:after="0"/>
              <w:rPr>
                <w:ins w:id="38" w:author="Author"/>
              </w:rPr>
              <w:pPrChange w:id="39" w:author="Author">
                <w:pPr/>
              </w:pPrChange>
            </w:pPr>
            <w:ins w:id="40" w:author="Author">
              <w:r>
                <w:rPr>
                  <w:rFonts w:ascii="Times New Roman" w:hAnsi="Times New Roman" w:cs="Times New Roman"/>
                  <w:sz w:val="20"/>
                  <w:szCs w:val="20"/>
                  <w:lang w:val="fr-FR"/>
                </w:rPr>
                <w:t xml:space="preserve">8 – </w:t>
              </w:r>
              <w:r w:rsidRPr="00612ABA">
                <w:rPr>
                  <w:rFonts w:ascii="Times New Roman" w:hAnsi="Times New Roman" w:cs="Times New Roman"/>
                  <w:sz w:val="20"/>
                  <w:szCs w:val="20"/>
                  <w:rPrChange w:id="41" w:author="Author">
                    <w:rPr>
                      <w:rFonts w:ascii="Times New Roman" w:hAnsi="Times New Roman" w:cs="Times New Roman"/>
                      <w:sz w:val="20"/>
                      <w:szCs w:val="20"/>
                      <w:lang w:val="de-DE"/>
                    </w:rPr>
                  </w:rPrChange>
                </w:rPr>
                <w:t>FIGI (Financial Instrument Global Identifier</w:t>
              </w:r>
              <w:r>
                <w:t>)</w:t>
              </w:r>
            </w:ins>
          </w:p>
          <w:p w:rsidR="00A75502" w:rsidRPr="00612ABA" w:rsidDel="00A75502" w:rsidRDefault="00A75502" w:rsidP="004C00E1">
            <w:pPr>
              <w:spacing w:after="0"/>
              <w:rPr>
                <w:del w:id="42" w:author="Author"/>
                <w:rFonts w:ascii="Times New Roman" w:hAnsi="Times New Roman" w:cs="Times New Roman"/>
                <w:sz w:val="20"/>
                <w:szCs w:val="20"/>
                <w:rPrChange w:id="43" w:author="Author">
                  <w:rPr>
                    <w:del w:id="44" w:author="Author"/>
                    <w:rFonts w:ascii="Times New Roman" w:hAnsi="Times New Roman" w:cs="Times New Roman"/>
                    <w:sz w:val="20"/>
                    <w:szCs w:val="20"/>
                    <w:lang w:val="fr-FR"/>
                  </w:rPr>
                </w:rPrChange>
              </w:rPr>
            </w:pPr>
          </w:p>
          <w:p w:rsidR="00CE2B7F" w:rsidRPr="006C2F0D" w:rsidRDefault="00CE2B7F" w:rsidP="004C00E1">
            <w:pPr>
              <w:spacing w:after="0"/>
              <w:rPr>
                <w:rFonts w:ascii="Times New Roman" w:hAnsi="Times New Roman" w:cs="Times New Roman"/>
                <w:sz w:val="20"/>
                <w:szCs w:val="20"/>
              </w:rPr>
            </w:pPr>
            <w:del w:id="45" w:author="Author">
              <w:r w:rsidRPr="006C2F0D" w:rsidDel="00A75502">
                <w:rPr>
                  <w:rFonts w:ascii="Times New Roman" w:hAnsi="Times New Roman" w:cs="Times New Roman"/>
                  <w:sz w:val="20"/>
                  <w:szCs w:val="20"/>
                </w:rPr>
                <w:delText>8</w:delText>
              </w:r>
            </w:del>
            <w:ins w:id="46" w:author="Author">
              <w:r w:rsidR="00A75502">
                <w:rPr>
                  <w:rFonts w:ascii="Times New Roman" w:hAnsi="Times New Roman" w:cs="Times New Roman"/>
                  <w:sz w:val="20"/>
                  <w:szCs w:val="20"/>
                </w:rPr>
                <w:t>9</w:t>
              </w:r>
            </w:ins>
            <w:r w:rsidRPr="006C2F0D">
              <w:rPr>
                <w:rFonts w:ascii="Times New Roman" w:hAnsi="Times New Roman" w:cs="Times New Roman"/>
                <w:sz w:val="20"/>
                <w:szCs w:val="20"/>
              </w:rPr>
              <w:t xml:space="preserve">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F708E5" w:rsidRPr="00D71D84" w:rsidRDefault="00A75502" w:rsidP="00CE2B7F">
            <w:pPr>
              <w:spacing w:after="0" w:line="240" w:lineRule="auto"/>
              <w:rPr>
                <w:rFonts w:ascii="Times New Roman" w:eastAsia="Times New Roman" w:hAnsi="Times New Roman" w:cs="Times New Roman"/>
                <w:sz w:val="20"/>
                <w:szCs w:val="20"/>
                <w:lang w:eastAsia="en-GB"/>
              </w:rPr>
            </w:pPr>
            <w:ins w:id="47" w:author="Author">
              <w:r>
                <w:rPr>
                  <w:rFonts w:ascii="Times New Roman" w:hAnsi="Times New Roman" w:cs="Times New Roman"/>
                  <w:sz w:val="20"/>
                  <w:szCs w:val="20"/>
                </w:rPr>
                <w:t>9</w:t>
              </w:r>
            </w:ins>
            <w:r w:rsidR="00CE2B7F" w:rsidRPr="006C2F0D">
              <w:rPr>
                <w:rFonts w:ascii="Times New Roman" w:hAnsi="Times New Roman" w:cs="Times New Roman"/>
                <w:sz w:val="20"/>
                <w:szCs w:val="20"/>
              </w:rPr>
              <w:t>9 - Code attributed by the undertaking</w:t>
            </w:r>
          </w:p>
        </w:tc>
      </w:tr>
      <w:tr w:rsidR="001B0B96" w:rsidRPr="00D71D84" w:rsidTr="004C00E1">
        <w:trPr>
          <w:trHeight w:val="1848"/>
        </w:trPr>
        <w:tc>
          <w:tcPr>
            <w:tcW w:w="850" w:type="dxa"/>
            <w:tcBorders>
              <w:top w:val="nil"/>
              <w:left w:val="single" w:sz="4" w:space="0" w:color="000000"/>
              <w:bottom w:val="nil"/>
              <w:right w:val="single" w:sz="4" w:space="0" w:color="000000"/>
            </w:tcBorders>
            <w:shd w:val="clear" w:color="auto" w:fill="auto"/>
            <w:hideMark/>
          </w:tcPr>
          <w:p w:rsidR="00F708E5" w:rsidRPr="00D71D84" w:rsidRDefault="00506BF6"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w:t>
            </w:r>
            <w:r>
              <w:rPr>
                <w:rFonts w:ascii="Times New Roman" w:eastAsia="Times New Roman" w:hAnsi="Times New Roman" w:cs="Times New Roman"/>
                <w:color w:val="000000"/>
                <w:sz w:val="20"/>
                <w:szCs w:val="20"/>
                <w:lang w:eastAsia="en-GB"/>
              </w:rPr>
              <w:t>00 (</w:t>
            </w:r>
            <w:r w:rsidR="00F708E5" w:rsidRPr="00D71D84">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234" w:type="dxa"/>
            <w:tcBorders>
              <w:top w:val="nil"/>
              <w:left w:val="nil"/>
              <w:bottom w:val="nil"/>
              <w:right w:val="single" w:sz="4" w:space="0" w:color="000000"/>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type </w:t>
            </w:r>
          </w:p>
        </w:tc>
        <w:tc>
          <w:tcPr>
            <w:tcW w:w="5988" w:type="dxa"/>
            <w:tcBorders>
              <w:top w:val="single" w:sz="4" w:space="0" w:color="auto"/>
              <w:left w:val="nil"/>
              <w:bottom w:val="nil"/>
              <w:right w:val="single" w:sz="4" w:space="0" w:color="000000"/>
            </w:tcBorders>
            <w:shd w:val="clear" w:color="auto" w:fill="auto"/>
            <w:hideMark/>
          </w:tcPr>
          <w:p w:rsidR="005B7DC3" w:rsidRDefault="007B1B92"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Identify the transaction type. T</w:t>
            </w:r>
            <w:r w:rsidR="00F708E5" w:rsidRPr="00D71D84">
              <w:rPr>
                <w:rFonts w:ascii="Times New Roman" w:eastAsia="Times New Roman" w:hAnsi="Times New Roman" w:cs="Times New Roman"/>
                <w:color w:val="000000"/>
                <w:sz w:val="20"/>
                <w:szCs w:val="20"/>
                <w:lang w:eastAsia="en-GB"/>
              </w:rPr>
              <w:t xml:space="preserve">he following </w:t>
            </w:r>
            <w:r w:rsidR="00415C02" w:rsidRPr="00D71D84">
              <w:rPr>
                <w:rFonts w:ascii="Times New Roman" w:eastAsia="Times New Roman" w:hAnsi="Times New Roman" w:cs="Times New Roman"/>
                <w:color w:val="000000"/>
                <w:sz w:val="20"/>
                <w:szCs w:val="20"/>
                <w:lang w:eastAsia="en-GB"/>
              </w:rPr>
              <w:t xml:space="preserve">close </w:t>
            </w:r>
            <w:r w:rsidR="00F708E5" w:rsidRPr="00D71D84">
              <w:rPr>
                <w:rFonts w:ascii="Times New Roman" w:eastAsia="Times New Roman" w:hAnsi="Times New Roman" w:cs="Times New Roman"/>
                <w:color w:val="000000"/>
                <w:sz w:val="20"/>
                <w:szCs w:val="20"/>
                <w:lang w:eastAsia="en-GB"/>
              </w:rPr>
              <w:t>list shall be used:</w:t>
            </w:r>
            <w:r w:rsidR="00F708E5" w:rsidRPr="00D71D84">
              <w:rPr>
                <w:rFonts w:ascii="Times New Roman" w:eastAsia="Times New Roman" w:hAnsi="Times New Roman" w:cs="Times New Roman"/>
                <w:color w:val="000000"/>
                <w:sz w:val="20"/>
                <w:szCs w:val="20"/>
                <w:lang w:eastAsia="en-GB"/>
              </w:rPr>
              <w:br/>
            </w:r>
            <w:r w:rsidR="00506BF6">
              <w:rPr>
                <w:rFonts w:ascii="Times New Roman" w:eastAsia="Times New Roman" w:hAnsi="Times New Roman" w:cs="Times New Roman"/>
                <w:color w:val="000000"/>
                <w:sz w:val="20"/>
                <w:szCs w:val="20"/>
                <w:lang w:eastAsia="en-GB"/>
              </w:rPr>
              <w:t>1 -</w:t>
            </w:r>
            <w:r w:rsidR="00F708E5" w:rsidRPr="00D71D84">
              <w:rPr>
                <w:rFonts w:ascii="Times New Roman" w:eastAsia="Times New Roman" w:hAnsi="Times New Roman" w:cs="Times New Roman"/>
                <w:color w:val="000000"/>
                <w:sz w:val="20"/>
                <w:szCs w:val="20"/>
                <w:lang w:eastAsia="en-GB"/>
              </w:rPr>
              <w:t xml:space="preserve"> Bonds / Debt – collateralised</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2</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Bonds / Debt – uncollateralised</w:t>
            </w:r>
            <w:r w:rsidR="00F708E5" w:rsidRPr="00D71D84">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 </w:t>
            </w:r>
            <w:r w:rsidR="00F708E5" w:rsidRPr="00D71D84">
              <w:rPr>
                <w:rFonts w:ascii="Times New Roman" w:eastAsia="Times New Roman" w:hAnsi="Times New Roman" w:cs="Times New Roman"/>
                <w:color w:val="000000"/>
                <w:sz w:val="20"/>
                <w:szCs w:val="20"/>
                <w:lang w:eastAsia="en-GB"/>
              </w:rPr>
              <w:t>Equity type – shares / participations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4</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Equity type – others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5 -</w:t>
            </w:r>
            <w:r w:rsidR="00F708E5" w:rsidRPr="00D71D84">
              <w:rPr>
                <w:rFonts w:ascii="Times New Roman" w:eastAsia="Times New Roman" w:hAnsi="Times New Roman" w:cs="Times New Roman"/>
                <w:color w:val="000000"/>
                <w:sz w:val="20"/>
                <w:szCs w:val="20"/>
                <w:lang w:eastAsia="en-GB"/>
              </w:rPr>
              <w:t> Other asset transfer – properties</w:t>
            </w:r>
          </w:p>
          <w:p w:rsidR="00CC1D94" w:rsidRPr="00D71D84" w:rsidRDefault="00506BF6" w:rsidP="00CC1D9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6</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 asset transfer </w:t>
            </w:r>
            <w:r w:rsidR="00CC1D94"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others</w:t>
            </w:r>
          </w:p>
        </w:tc>
      </w:tr>
      <w:tr w:rsidR="001B0B96" w:rsidRPr="00D71D84" w:rsidTr="004C00E1">
        <w:trPr>
          <w:trHeight w:val="28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Issue date  </w:t>
            </w:r>
          </w:p>
        </w:tc>
        <w:tc>
          <w:tcPr>
            <w:tcW w:w="5988" w:type="dxa"/>
            <w:tcBorders>
              <w:top w:val="single" w:sz="4" w:space="0" w:color="auto"/>
              <w:left w:val="nil"/>
              <w:bottom w:val="single" w:sz="4" w:space="0" w:color="auto"/>
              <w:right w:val="single" w:sz="4" w:space="0" w:color="auto"/>
            </w:tcBorders>
            <w:shd w:val="clear" w:color="auto" w:fill="auto"/>
            <w:hideMark/>
          </w:tcPr>
          <w:p w:rsidR="00CC1D94" w:rsidRPr="00D71D84" w:rsidRDefault="00CC1D94" w:rsidP="00415C02">
            <w:pPr>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This is the earlier of the transaction/debt issue date or the date the IGT is effective from if different from the issue date.</w:t>
            </w:r>
          </w:p>
          <w:p w:rsidR="00F708E5" w:rsidRPr="00D71D84" w:rsidRDefault="00CC1D94" w:rsidP="00CC1D94">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The date sh</w:t>
            </w:r>
            <w:r w:rsidR="00CE422F">
              <w:rPr>
                <w:rFonts w:ascii="Times New Roman" w:hAnsi="Times New Roman" w:cs="Times New Roman"/>
                <w:sz w:val="20"/>
                <w:szCs w:val="20"/>
              </w:rPr>
              <w:t>all</w:t>
            </w:r>
            <w:r w:rsidRPr="00D71D84">
              <w:rPr>
                <w:rFonts w:ascii="Times New Roman" w:hAnsi="Times New Roman" w:cs="Times New Roman"/>
                <w:sz w:val="20"/>
                <w:szCs w:val="20"/>
              </w:rPr>
              <w:t xml:space="preserve"> follow </w:t>
            </w:r>
            <w:r w:rsidR="00415C02" w:rsidRPr="00D71D84">
              <w:rPr>
                <w:rFonts w:ascii="Times New Roman" w:hAnsi="Times New Roman" w:cs="Times New Roman"/>
                <w:sz w:val="20"/>
                <w:szCs w:val="20"/>
              </w:rPr>
              <w:t>the ISO 8601 (</w:t>
            </w:r>
            <w:proofErr w:type="spellStart"/>
            <w:r w:rsidR="00415C02" w:rsidRPr="00D71D84">
              <w:rPr>
                <w:rFonts w:ascii="Times New Roman" w:hAnsi="Times New Roman" w:cs="Times New Roman"/>
                <w:sz w:val="20"/>
                <w:szCs w:val="20"/>
              </w:rPr>
              <w:t>yyyy</w:t>
            </w:r>
            <w:proofErr w:type="spellEnd"/>
            <w:r w:rsidR="00415C02" w:rsidRPr="00D71D84">
              <w:rPr>
                <w:rFonts w:ascii="Times New Roman" w:hAnsi="Times New Roman" w:cs="Times New Roman"/>
                <w:sz w:val="20"/>
                <w:szCs w:val="20"/>
              </w:rPr>
              <w:t>-mm-</w:t>
            </w:r>
            <w:proofErr w:type="spellStart"/>
            <w:r w:rsidR="00415C02" w:rsidRPr="00D71D84">
              <w:rPr>
                <w:rFonts w:ascii="Times New Roman" w:hAnsi="Times New Roman" w:cs="Times New Roman"/>
                <w:sz w:val="20"/>
                <w:szCs w:val="20"/>
              </w:rPr>
              <w:t>dd</w:t>
            </w:r>
            <w:proofErr w:type="spellEnd"/>
            <w:r w:rsidR="00415C02" w:rsidRPr="00D71D84">
              <w:rPr>
                <w:rFonts w:ascii="Times New Roman" w:hAnsi="Times New Roman" w:cs="Times New Roman"/>
                <w:sz w:val="20"/>
                <w:szCs w:val="20"/>
              </w:rPr>
              <w:t xml:space="preserve">) </w:t>
            </w:r>
            <w:r w:rsidRPr="00D71D84">
              <w:rPr>
                <w:rFonts w:ascii="Times New Roman" w:hAnsi="Times New Roman" w:cs="Times New Roman"/>
                <w:sz w:val="20"/>
                <w:szCs w:val="20"/>
              </w:rPr>
              <w:t>format</w:t>
            </w:r>
            <w:r w:rsidR="00F708E5" w:rsidRPr="00D71D84">
              <w:rPr>
                <w:rFonts w:ascii="Times New Roman" w:eastAsia="Times New Roman" w:hAnsi="Times New Roman" w:cs="Times New Roman"/>
                <w:color w:val="000000"/>
                <w:sz w:val="20"/>
                <w:szCs w:val="20"/>
                <w:lang w:eastAsia="en-GB"/>
              </w:rPr>
              <w:t xml:space="preserve">. </w:t>
            </w:r>
          </w:p>
        </w:tc>
      </w:tr>
      <w:tr w:rsidR="001B0B96"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Maturity date of transaction </w:t>
            </w:r>
          </w:p>
        </w:tc>
        <w:tc>
          <w:tcPr>
            <w:tcW w:w="5988" w:type="dxa"/>
            <w:tcBorders>
              <w:top w:val="nil"/>
              <w:left w:val="nil"/>
              <w:bottom w:val="single" w:sz="4" w:space="0" w:color="auto"/>
              <w:right w:val="single" w:sz="4" w:space="0" w:color="auto"/>
            </w:tcBorders>
            <w:shd w:val="clear" w:color="auto" w:fill="auto"/>
            <w:hideMark/>
          </w:tcPr>
          <w:p w:rsidR="000414F2" w:rsidRPr="00D71D84" w:rsidRDefault="00415C02" w:rsidP="000414F2">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Identify the ISO 8601 (</w:t>
            </w:r>
            <w:proofErr w:type="spellStart"/>
            <w:r w:rsidRPr="00D71D84">
              <w:rPr>
                <w:rFonts w:ascii="Times New Roman" w:hAnsi="Times New Roman" w:cs="Times New Roman"/>
                <w:sz w:val="20"/>
                <w:szCs w:val="20"/>
              </w:rPr>
              <w:t>yyyy</w:t>
            </w:r>
            <w:proofErr w:type="spellEnd"/>
            <w:r w:rsidRPr="00D71D84">
              <w:rPr>
                <w:rFonts w:ascii="Times New Roman" w:hAnsi="Times New Roman" w:cs="Times New Roman"/>
                <w:sz w:val="20"/>
                <w:szCs w:val="20"/>
              </w:rPr>
              <w:t>-mm-</w:t>
            </w:r>
            <w:proofErr w:type="spellStart"/>
            <w:r w:rsidRPr="00D71D84">
              <w:rPr>
                <w:rFonts w:ascii="Times New Roman" w:hAnsi="Times New Roman" w:cs="Times New Roman"/>
                <w:sz w:val="20"/>
                <w:szCs w:val="20"/>
              </w:rPr>
              <w:t>dd</w:t>
            </w:r>
            <w:proofErr w:type="spellEnd"/>
            <w:r w:rsidRPr="00D71D84">
              <w:rPr>
                <w:rFonts w:ascii="Times New Roman" w:hAnsi="Times New Roman" w:cs="Times New Roman"/>
                <w:sz w:val="20"/>
                <w:szCs w:val="20"/>
              </w:rPr>
              <w:t>) code of the d</w:t>
            </w:r>
            <w:r w:rsidR="00F708E5" w:rsidRPr="00D71D84">
              <w:rPr>
                <w:rFonts w:ascii="Times New Roman" w:eastAsia="Times New Roman" w:hAnsi="Times New Roman" w:cs="Times New Roman"/>
                <w:color w:val="000000"/>
                <w:sz w:val="20"/>
                <w:szCs w:val="20"/>
                <w:lang w:eastAsia="en-GB"/>
              </w:rPr>
              <w:t xml:space="preserve">ate when the transaction </w:t>
            </w:r>
            <w:proofErr w:type="gramStart"/>
            <w:r w:rsidR="00F708E5" w:rsidRPr="00D71D84">
              <w:rPr>
                <w:rFonts w:ascii="Times New Roman" w:eastAsia="Times New Roman" w:hAnsi="Times New Roman" w:cs="Times New Roman"/>
                <w:color w:val="000000"/>
                <w:sz w:val="20"/>
                <w:szCs w:val="20"/>
                <w:lang w:eastAsia="en-GB"/>
              </w:rPr>
              <w:t>expires/reaches</w:t>
            </w:r>
            <w:proofErr w:type="gramEnd"/>
            <w:r w:rsidR="00F708E5" w:rsidRPr="00D71D84">
              <w:rPr>
                <w:rFonts w:ascii="Times New Roman" w:eastAsia="Times New Roman" w:hAnsi="Times New Roman" w:cs="Times New Roman"/>
                <w:color w:val="000000"/>
                <w:sz w:val="20"/>
                <w:szCs w:val="20"/>
                <w:lang w:eastAsia="en-GB"/>
              </w:rPr>
              <w:t xml:space="preserve"> maturity if applicable.    </w:t>
            </w:r>
          </w:p>
          <w:p w:rsidR="000414F2" w:rsidRPr="00D71D84" w:rsidRDefault="000414F2" w:rsidP="004C00E1">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IGTs with </w:t>
            </w:r>
            <w:r w:rsidR="00F708E5" w:rsidRPr="00D71D84">
              <w:rPr>
                <w:rFonts w:ascii="Times New Roman" w:eastAsia="Times New Roman" w:hAnsi="Times New Roman" w:cs="Times New Roman"/>
                <w:color w:val="000000"/>
                <w:sz w:val="20"/>
                <w:szCs w:val="20"/>
                <w:lang w:eastAsia="en-GB"/>
              </w:rPr>
              <w:t>no maturity date</w:t>
            </w:r>
            <w:r w:rsidRPr="00D71D84">
              <w:rPr>
                <w:rFonts w:ascii="Times New Roman" w:eastAsia="Times New Roman" w:hAnsi="Times New Roman" w:cs="Times New Roman"/>
                <w:color w:val="000000"/>
                <w:sz w:val="20"/>
                <w:szCs w:val="20"/>
                <w:lang w:eastAsia="en-GB"/>
              </w:rPr>
              <w:t xml:space="preserve"> use “9999</w:t>
            </w:r>
            <w:r w:rsidR="007B1B92">
              <w:rPr>
                <w:rFonts w:ascii="Times New Roman" w:eastAsia="Times New Roman" w:hAnsi="Times New Roman" w:cs="Times New Roman"/>
                <w:color w:val="000000"/>
                <w:sz w:val="20"/>
                <w:szCs w:val="20"/>
                <w:lang w:eastAsia="en-GB"/>
              </w:rPr>
              <w:t>-12-3</w:t>
            </w:r>
            <w:del w:id="48" w:author="Author">
              <w:r w:rsidR="007B1B92" w:rsidDel="009014BF">
                <w:rPr>
                  <w:rFonts w:ascii="Times New Roman" w:eastAsia="Times New Roman" w:hAnsi="Times New Roman" w:cs="Times New Roman"/>
                  <w:color w:val="000000"/>
                  <w:sz w:val="20"/>
                  <w:szCs w:val="20"/>
                  <w:lang w:eastAsia="en-GB"/>
                </w:rPr>
                <w:delText>0</w:delText>
              </w:r>
            </w:del>
            <w:ins w:id="49" w:author="Author">
              <w:r w:rsidR="009014BF">
                <w:rPr>
                  <w:rFonts w:ascii="Times New Roman" w:eastAsia="Times New Roman" w:hAnsi="Times New Roman" w:cs="Times New Roman"/>
                  <w:color w:val="000000"/>
                  <w:sz w:val="20"/>
                  <w:szCs w:val="20"/>
                  <w:lang w:eastAsia="en-GB"/>
                </w:rPr>
                <w:t>1</w:t>
              </w:r>
            </w:ins>
            <w:r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w:t>
            </w:r>
          </w:p>
          <w:p w:rsidR="00F708E5" w:rsidRPr="00D71D84" w:rsidRDefault="00F708E5" w:rsidP="004C00E1">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perpetual securities use </w:t>
            </w:r>
            <w:r w:rsidR="007B1B92" w:rsidRPr="006C2F0D">
              <w:rPr>
                <w:rFonts w:ascii="Times New Roman" w:hAnsi="Times New Roman" w:cs="Times New Roman"/>
                <w:sz w:val="20"/>
                <w:szCs w:val="20"/>
              </w:rPr>
              <w:t>“9999-12-31”</w:t>
            </w:r>
          </w:p>
        </w:tc>
      </w:tr>
      <w:tr w:rsidR="001B0B96" w:rsidRPr="00D71D84" w:rsidTr="004C00E1">
        <w:trPr>
          <w:trHeight w:val="675"/>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Currency of transaction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415C02" w:rsidP="003F28BF">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 xml:space="preserve">Identify the ISO 4217 alphabetic code of the </w:t>
            </w:r>
            <w:r w:rsidRPr="00D71D84">
              <w:rPr>
                <w:rFonts w:ascii="Times New Roman" w:eastAsia="Times New Roman" w:hAnsi="Times New Roman" w:cs="Times New Roman"/>
                <w:color w:val="000000"/>
                <w:sz w:val="20"/>
                <w:szCs w:val="20"/>
                <w:lang w:eastAsia="en-GB"/>
              </w:rPr>
              <w:t>c</w:t>
            </w:r>
            <w:r w:rsidR="00F708E5" w:rsidRPr="00D71D84">
              <w:rPr>
                <w:rFonts w:ascii="Times New Roman" w:eastAsia="Times New Roman" w:hAnsi="Times New Roman" w:cs="Times New Roman"/>
                <w:color w:val="000000"/>
                <w:sz w:val="20"/>
                <w:szCs w:val="20"/>
                <w:lang w:eastAsia="en-GB"/>
              </w:rPr>
              <w:t>urrency in which the transaction took place</w:t>
            </w:r>
            <w:del w:id="50" w:author="Author">
              <w:r w:rsidR="00F708E5" w:rsidRPr="00D71D84" w:rsidDel="003F28BF">
                <w:rPr>
                  <w:rFonts w:ascii="Times New Roman" w:eastAsia="Times New Roman" w:hAnsi="Times New Roman" w:cs="Times New Roman"/>
                  <w:color w:val="000000"/>
                  <w:sz w:val="20"/>
                  <w:szCs w:val="20"/>
                  <w:lang w:eastAsia="en-GB"/>
                </w:rPr>
                <w:delText xml:space="preserve"> (this may be different to the currency of the </w:delText>
              </w:r>
              <w:r w:rsidR="00F708E5" w:rsidRPr="00D71D84" w:rsidDel="00EC5343">
                <w:rPr>
                  <w:rFonts w:ascii="Times New Roman" w:eastAsia="Times New Roman" w:hAnsi="Times New Roman" w:cs="Times New Roman"/>
                  <w:color w:val="000000"/>
                  <w:sz w:val="20"/>
                  <w:szCs w:val="20"/>
                  <w:lang w:eastAsia="en-GB"/>
                </w:rPr>
                <w:delText>group</w:delText>
              </w:r>
              <w:r w:rsidR="00F708E5" w:rsidRPr="00D71D84" w:rsidDel="003F28BF">
                <w:rPr>
                  <w:rFonts w:ascii="Times New Roman" w:eastAsia="Times New Roman" w:hAnsi="Times New Roman" w:cs="Times New Roman"/>
                  <w:color w:val="000000"/>
                  <w:sz w:val="20"/>
                  <w:szCs w:val="20"/>
                  <w:lang w:eastAsia="en-GB"/>
                </w:rPr>
                <w:delText>)</w:delText>
              </w:r>
            </w:del>
            <w:r w:rsidR="00F708E5" w:rsidRPr="00D71D84">
              <w:rPr>
                <w:rFonts w:ascii="Times New Roman" w:eastAsia="Times New Roman" w:hAnsi="Times New Roman" w:cs="Times New Roman"/>
                <w:color w:val="000000"/>
                <w:sz w:val="20"/>
                <w:szCs w:val="20"/>
                <w:lang w:eastAsia="en-GB"/>
              </w:rPr>
              <w:t>.</w:t>
            </w:r>
          </w:p>
        </w:tc>
      </w:tr>
      <w:tr w:rsidR="001B0B96" w:rsidRPr="00D71D84" w:rsidTr="004C00E1">
        <w:trPr>
          <w:trHeight w:val="78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Contractual amount of transaction/ Transaction price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F708E5" w:rsidP="0076371B">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Amount of the transaction or price as per agreement/contract</w:t>
            </w:r>
            <w:del w:id="51" w:author="Author">
              <w:r w:rsidRPr="00D71D84" w:rsidDel="0076371B">
                <w:rPr>
                  <w:rFonts w:ascii="Times New Roman" w:eastAsia="Times New Roman" w:hAnsi="Times New Roman" w:cs="Times New Roman"/>
                  <w:color w:val="000000"/>
                  <w:sz w:val="20"/>
                  <w:szCs w:val="20"/>
                  <w:lang w:eastAsia="en-GB"/>
                </w:rPr>
                <w:delText>, reported in the currency of the group</w:delText>
              </w:r>
            </w:del>
            <w:r w:rsidRPr="00D71D84">
              <w:rPr>
                <w:rFonts w:ascii="Times New Roman" w:eastAsia="Times New Roman" w:hAnsi="Times New Roman" w:cs="Times New Roman"/>
                <w:color w:val="000000"/>
                <w:sz w:val="20"/>
                <w:szCs w:val="20"/>
                <w:lang w:eastAsia="en-GB"/>
              </w:rPr>
              <w:t xml:space="preserve">. </w:t>
            </w:r>
          </w:p>
        </w:tc>
      </w:tr>
      <w:tr w:rsidR="001B0B96" w:rsidRPr="00D71D84" w:rsidTr="004C00E1">
        <w:trPr>
          <w:trHeight w:val="1425"/>
        </w:trPr>
        <w:tc>
          <w:tcPr>
            <w:tcW w:w="850" w:type="dxa"/>
            <w:tcBorders>
              <w:top w:val="nil"/>
              <w:left w:val="single" w:sz="4" w:space="0" w:color="000000"/>
              <w:bottom w:val="nil"/>
              <w:right w:val="single" w:sz="4" w:space="0" w:color="000000"/>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234" w:type="dxa"/>
            <w:tcBorders>
              <w:top w:val="nil"/>
              <w:left w:val="nil"/>
              <w:bottom w:val="nil"/>
              <w:right w:val="single" w:sz="4" w:space="0" w:color="000000"/>
            </w:tcBorders>
            <w:shd w:val="clear" w:color="auto" w:fill="auto"/>
            <w:hideMark/>
          </w:tcPr>
          <w:p w:rsidR="00F708E5" w:rsidRPr="00D71D84" w:rsidRDefault="00567B1B" w:rsidP="00D621AC">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V</w:t>
            </w:r>
            <w:r w:rsidR="00F708E5" w:rsidRPr="00D71D84">
              <w:rPr>
                <w:rFonts w:ascii="Times New Roman" w:eastAsia="Times New Roman" w:hAnsi="Times New Roman" w:cs="Times New Roman"/>
                <w:color w:val="000000"/>
                <w:sz w:val="20"/>
                <w:szCs w:val="20"/>
                <w:lang w:eastAsia="en-GB"/>
              </w:rPr>
              <w:t xml:space="preserve">alue of collateral/ asset </w:t>
            </w:r>
          </w:p>
        </w:tc>
        <w:tc>
          <w:tcPr>
            <w:tcW w:w="5988" w:type="dxa"/>
            <w:tcBorders>
              <w:top w:val="nil"/>
              <w:left w:val="nil"/>
              <w:bottom w:val="nil"/>
              <w:right w:val="single" w:sz="4" w:space="0" w:color="000000"/>
            </w:tcBorders>
            <w:shd w:val="clear" w:color="auto" w:fill="auto"/>
            <w:hideMark/>
          </w:tcPr>
          <w:p w:rsidR="00567B1B" w:rsidRPr="00D71D84" w:rsidDel="0076371B" w:rsidRDefault="00F708E5">
            <w:pPr>
              <w:spacing w:after="0" w:line="240" w:lineRule="auto"/>
              <w:rPr>
                <w:del w:id="52" w:author="Autho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The value of collateral for </w:t>
            </w:r>
            <w:proofErr w:type="spellStart"/>
            <w:r w:rsidRPr="00D71D84">
              <w:rPr>
                <w:rFonts w:ascii="Times New Roman" w:eastAsia="Times New Roman" w:hAnsi="Times New Roman" w:cs="Times New Roman"/>
                <w:color w:val="000000"/>
                <w:sz w:val="20"/>
                <w:szCs w:val="20"/>
                <w:lang w:eastAsia="en-GB"/>
              </w:rPr>
              <w:t>collaterised</w:t>
            </w:r>
            <w:proofErr w:type="spellEnd"/>
            <w:r w:rsidRPr="00D71D84">
              <w:rPr>
                <w:rFonts w:ascii="Times New Roman" w:eastAsia="Times New Roman" w:hAnsi="Times New Roman" w:cs="Times New Roman"/>
                <w:color w:val="000000"/>
                <w:sz w:val="20"/>
                <w:szCs w:val="20"/>
                <w:lang w:eastAsia="en-GB"/>
              </w:rPr>
              <w:t xml:space="preserve"> debt or asset value for IGT involving asset transfer</w:t>
            </w:r>
            <w:del w:id="53" w:author="Author">
              <w:r w:rsidRPr="00D71D84" w:rsidDel="007637CD">
                <w:rPr>
                  <w:rFonts w:ascii="Times New Roman" w:eastAsia="Times New Roman" w:hAnsi="Times New Roman" w:cs="Times New Roman"/>
                  <w:color w:val="000000"/>
                  <w:sz w:val="20"/>
                  <w:szCs w:val="20"/>
                  <w:lang w:eastAsia="en-GB"/>
                </w:rPr>
                <w:delText xml:space="preserve"> at reporting date if applicable</w:delText>
              </w:r>
              <w:r w:rsidRPr="00D71D84" w:rsidDel="009014BF">
                <w:rPr>
                  <w:rFonts w:ascii="Times New Roman" w:eastAsia="Times New Roman" w:hAnsi="Times New Roman" w:cs="Times New Roman"/>
                  <w:color w:val="000000"/>
                  <w:sz w:val="20"/>
                  <w:szCs w:val="20"/>
                  <w:lang w:eastAsia="en-GB"/>
                </w:rPr>
                <w:delText>, reported in the currency of the group</w:delText>
              </w:r>
            </w:del>
            <w:r w:rsidRPr="00D71D84">
              <w:rPr>
                <w:rFonts w:ascii="Times New Roman" w:eastAsia="Times New Roman" w:hAnsi="Times New Roman" w:cs="Times New Roman"/>
                <w:color w:val="000000"/>
                <w:sz w:val="20"/>
                <w:szCs w:val="20"/>
                <w:lang w:eastAsia="en-GB"/>
              </w:rPr>
              <w:t xml:space="preserve">. </w:t>
            </w:r>
            <w:del w:id="54" w:author="Author">
              <w:r w:rsidRPr="00D71D84" w:rsidDel="0076371B">
                <w:rPr>
                  <w:rFonts w:ascii="Times New Roman" w:eastAsia="Times New Roman" w:hAnsi="Times New Roman" w:cs="Times New Roman"/>
                  <w:color w:val="000000"/>
                  <w:sz w:val="20"/>
                  <w:szCs w:val="20"/>
                  <w:lang w:eastAsia="en-GB"/>
                </w:rPr>
                <w:br/>
              </w:r>
              <w:r w:rsidRPr="00D71D84" w:rsidDel="0076371B">
                <w:rPr>
                  <w:rFonts w:ascii="Times New Roman" w:eastAsia="Times New Roman" w:hAnsi="Times New Roman" w:cs="Times New Roman"/>
                  <w:color w:val="000000"/>
                  <w:sz w:val="20"/>
                  <w:szCs w:val="20"/>
                  <w:lang w:eastAsia="en-GB"/>
                </w:rPr>
                <w:br/>
              </w:r>
              <w:r w:rsidR="00567B1B" w:rsidRPr="00D71D84" w:rsidDel="0076371B">
                <w:rPr>
                  <w:rFonts w:ascii="Times New Roman" w:eastAsia="Times New Roman" w:hAnsi="Times New Roman" w:cs="Times New Roman"/>
                  <w:color w:val="000000"/>
                  <w:sz w:val="20"/>
                  <w:szCs w:val="20"/>
                  <w:lang w:eastAsia="en-GB"/>
                </w:rPr>
                <w:delText>If either one of the counter-parties involved in the IGTs is valued in accordance with the Solvency II valuations rules as part of the group solvency calculation then the Solvency II value must be used to value the collateral. At minimum (not a</w:delText>
              </w:r>
              <w:r w:rsidR="008C47C2" w:rsidRPr="00D71D84" w:rsidDel="0076371B">
                <w:rPr>
                  <w:rFonts w:ascii="Times New Roman" w:eastAsia="Times New Roman" w:hAnsi="Times New Roman" w:cs="Times New Roman"/>
                  <w:color w:val="000000"/>
                  <w:sz w:val="20"/>
                  <w:szCs w:val="20"/>
                  <w:lang w:eastAsia="en-GB"/>
                </w:rPr>
                <w:delText>n exhaustive</w:delText>
              </w:r>
              <w:r w:rsidR="00567B1B" w:rsidRPr="00D71D84" w:rsidDel="0076371B">
                <w:rPr>
                  <w:rFonts w:ascii="Times New Roman" w:eastAsia="Times New Roman" w:hAnsi="Times New Roman" w:cs="Times New Roman"/>
                  <w:color w:val="000000"/>
                  <w:sz w:val="20"/>
                  <w:szCs w:val="20"/>
                  <w:lang w:eastAsia="en-GB"/>
                </w:rPr>
                <w:delText xml:space="preserve"> list), collateral between the following entities is expected to be valued in accordance with the Solvency II valuation principles:</w:delText>
              </w:r>
            </w:del>
          </w:p>
          <w:p w:rsidR="00567B1B" w:rsidRPr="00D71D84" w:rsidDel="0076371B" w:rsidRDefault="00567B1B">
            <w:pPr>
              <w:spacing w:after="0" w:line="240" w:lineRule="auto"/>
              <w:rPr>
                <w:del w:id="55" w:author="Author"/>
                <w:rFonts w:ascii="Times New Roman" w:eastAsia="Times New Roman" w:hAnsi="Times New Roman" w:cs="Times New Roman"/>
                <w:color w:val="000000"/>
                <w:sz w:val="20"/>
                <w:szCs w:val="20"/>
                <w:lang w:eastAsia="en-GB"/>
              </w:rPr>
              <w:pPrChange w:id="56" w:author="Author">
                <w:pPr>
                  <w:pStyle w:val="ListParagraph"/>
                  <w:numPr>
                    <w:numId w:val="12"/>
                  </w:numPr>
                  <w:spacing w:after="0" w:line="240" w:lineRule="auto"/>
                  <w:ind w:hanging="360"/>
                </w:pPr>
              </w:pPrChange>
            </w:pPr>
            <w:del w:id="57" w:author="Author">
              <w:r w:rsidRPr="00D71D84" w:rsidDel="0076371B">
                <w:rPr>
                  <w:rFonts w:ascii="Times New Roman" w:eastAsia="Times New Roman" w:hAnsi="Times New Roman" w:cs="Times New Roman"/>
                  <w:color w:val="000000"/>
                  <w:sz w:val="20"/>
                  <w:szCs w:val="20"/>
                  <w:lang w:eastAsia="en-GB"/>
                </w:rPr>
                <w:delText>EEA insurance and reinsurance undertakings</w:delText>
              </w:r>
            </w:del>
          </w:p>
          <w:p w:rsidR="00567B1B" w:rsidRPr="00D71D84" w:rsidDel="0076371B" w:rsidRDefault="00567B1B">
            <w:pPr>
              <w:spacing w:after="0" w:line="240" w:lineRule="auto"/>
              <w:rPr>
                <w:del w:id="58" w:author="Author"/>
                <w:rFonts w:ascii="Times New Roman" w:eastAsia="Times New Roman" w:hAnsi="Times New Roman" w:cs="Times New Roman"/>
                <w:color w:val="000000"/>
                <w:sz w:val="20"/>
                <w:szCs w:val="20"/>
                <w:lang w:eastAsia="en-GB"/>
              </w:rPr>
              <w:pPrChange w:id="59" w:author="Author">
                <w:pPr>
                  <w:pStyle w:val="ListParagraph"/>
                  <w:numPr>
                    <w:numId w:val="12"/>
                  </w:numPr>
                  <w:spacing w:after="0" w:line="240" w:lineRule="auto"/>
                  <w:ind w:hanging="360"/>
                </w:pPr>
              </w:pPrChange>
            </w:pPr>
            <w:del w:id="60" w:author="Author">
              <w:r w:rsidRPr="00D71D84" w:rsidDel="0076371B">
                <w:rPr>
                  <w:rFonts w:ascii="Times New Roman" w:eastAsia="Times New Roman" w:hAnsi="Times New Roman" w:cs="Times New Roman"/>
                  <w:color w:val="000000"/>
                  <w:sz w:val="20"/>
                  <w:szCs w:val="20"/>
                  <w:lang w:eastAsia="en-GB"/>
                </w:rPr>
                <w:delText xml:space="preserve">EEA Insurance holding companies and mixed financial holding companies </w:delText>
              </w:r>
            </w:del>
          </w:p>
          <w:p w:rsidR="00567B1B" w:rsidRPr="00D71D84" w:rsidDel="0076371B" w:rsidRDefault="00567B1B">
            <w:pPr>
              <w:spacing w:after="0" w:line="240" w:lineRule="auto"/>
              <w:rPr>
                <w:del w:id="61" w:author="Author"/>
                <w:rFonts w:ascii="Times New Roman" w:eastAsia="Times New Roman" w:hAnsi="Times New Roman" w:cs="Times New Roman"/>
                <w:color w:val="000000"/>
                <w:sz w:val="20"/>
                <w:szCs w:val="20"/>
                <w:lang w:eastAsia="en-GB"/>
              </w:rPr>
              <w:pPrChange w:id="62" w:author="Author">
                <w:pPr>
                  <w:pStyle w:val="ListParagraph"/>
                  <w:numPr>
                    <w:numId w:val="12"/>
                  </w:numPr>
                  <w:spacing w:after="0" w:line="240" w:lineRule="auto"/>
                  <w:ind w:hanging="360"/>
                </w:pPr>
              </w:pPrChange>
            </w:pPr>
            <w:del w:id="63" w:author="Author">
              <w:r w:rsidRPr="00D71D84" w:rsidDel="0076371B">
                <w:rPr>
                  <w:rFonts w:ascii="Times New Roman" w:eastAsia="Times New Roman" w:hAnsi="Times New Roman" w:cs="Times New Roman"/>
                  <w:color w:val="000000"/>
                  <w:sz w:val="20"/>
                  <w:szCs w:val="20"/>
                  <w:lang w:eastAsia="en-GB"/>
                </w:rPr>
                <w:delText xml:space="preserve">Third country insurance, reinsurance, insurance holding companies and mixed financial holding companies included in the group solvency calculation through method 1 </w:delText>
              </w:r>
            </w:del>
          </w:p>
          <w:p w:rsidR="00567B1B" w:rsidRPr="00D71D84" w:rsidDel="0076371B" w:rsidRDefault="00567B1B">
            <w:pPr>
              <w:spacing w:after="0" w:line="240" w:lineRule="auto"/>
              <w:rPr>
                <w:del w:id="64" w:author="Author"/>
                <w:rFonts w:ascii="Times New Roman" w:eastAsia="Times New Roman" w:hAnsi="Times New Roman" w:cs="Times New Roman"/>
                <w:color w:val="000000"/>
                <w:sz w:val="20"/>
                <w:szCs w:val="20"/>
                <w:lang w:eastAsia="en-GB"/>
              </w:rPr>
              <w:pPrChange w:id="65" w:author="Author">
                <w:pPr>
                  <w:pStyle w:val="ListParagraph"/>
                  <w:numPr>
                    <w:numId w:val="12"/>
                  </w:numPr>
                  <w:spacing w:after="0" w:line="240" w:lineRule="auto"/>
                  <w:ind w:hanging="360"/>
                </w:pPr>
              </w:pPrChange>
            </w:pPr>
            <w:del w:id="66" w:author="Author">
              <w:r w:rsidRPr="00D71D84" w:rsidDel="0076371B">
                <w:rPr>
                  <w:rFonts w:ascii="Times New Roman" w:eastAsia="Times New Roman" w:hAnsi="Times New Roman" w:cs="Times New Roman"/>
                  <w:color w:val="000000"/>
                  <w:sz w:val="20"/>
                  <w:szCs w:val="20"/>
                  <w:lang w:eastAsia="en-GB"/>
                </w:rPr>
                <w:delText xml:space="preserve">Third country insurance, reinsurance, insurance holding companies and mixed financial holding companies included in the group solvency calculation through method 2 based in non-equivalent regimes </w:delText>
              </w:r>
            </w:del>
          </w:p>
          <w:p w:rsidR="00567B1B" w:rsidRPr="00D71D84" w:rsidDel="0076371B" w:rsidRDefault="00567B1B">
            <w:pPr>
              <w:spacing w:after="0" w:line="240" w:lineRule="auto"/>
              <w:rPr>
                <w:del w:id="67" w:author="Author"/>
                <w:rFonts w:ascii="Times New Roman" w:eastAsia="Times New Roman" w:hAnsi="Times New Roman" w:cs="Times New Roman"/>
                <w:color w:val="000000"/>
                <w:sz w:val="20"/>
                <w:szCs w:val="20"/>
                <w:lang w:eastAsia="en-GB"/>
              </w:rPr>
            </w:pPr>
          </w:p>
          <w:p w:rsidR="00F708E5" w:rsidRPr="00D71D84" w:rsidRDefault="00567B1B" w:rsidP="0076371B">
            <w:pPr>
              <w:spacing w:after="0" w:line="240" w:lineRule="auto"/>
              <w:rPr>
                <w:rFonts w:ascii="Times New Roman" w:eastAsia="Times New Roman" w:hAnsi="Times New Roman" w:cs="Times New Roman"/>
                <w:color w:val="000000"/>
                <w:sz w:val="20"/>
                <w:szCs w:val="20"/>
                <w:lang w:eastAsia="en-GB"/>
              </w:rPr>
            </w:pPr>
            <w:del w:id="68" w:author="Author">
              <w:r w:rsidRPr="00D71D84" w:rsidDel="0076371B">
                <w:rPr>
                  <w:rFonts w:ascii="Times New Roman" w:eastAsia="Times New Roman" w:hAnsi="Times New Roman" w:cs="Times New Roman"/>
                  <w:color w:val="000000"/>
                  <w:sz w:val="20"/>
                  <w:szCs w:val="20"/>
                  <w:lang w:eastAsia="en-GB"/>
                </w:rPr>
                <w:delText>Collateral arrangement between other types of firms, e.g. IGTs between two credit institutions within a group, may be valued in accordance with the sectoral rules.</w:delText>
              </w:r>
            </w:del>
          </w:p>
        </w:tc>
      </w:tr>
      <w:tr w:rsidR="001B0B96" w:rsidRPr="00D71D84" w:rsidTr="004C00E1">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redemption/ prepayments/ paybacks during reporting period </w:t>
            </w:r>
          </w:p>
        </w:tc>
        <w:tc>
          <w:tcPr>
            <w:tcW w:w="5988"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0B19D9">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Amount of total redemptions/prepayments/paybacks during the reporting period if applicable</w:t>
            </w:r>
            <w:del w:id="69" w:author="Author">
              <w:r w:rsidRPr="00D71D84" w:rsidDel="0076371B">
                <w:rPr>
                  <w:rFonts w:ascii="Times New Roman" w:eastAsia="Times New Roman" w:hAnsi="Times New Roman" w:cs="Times New Roman"/>
                  <w:color w:val="000000"/>
                  <w:sz w:val="20"/>
                  <w:szCs w:val="20"/>
                  <w:lang w:eastAsia="en-GB"/>
                </w:rPr>
                <w:delText>, reported in the currency of the group</w:delText>
              </w:r>
            </w:del>
            <w:r w:rsidRPr="00D71D84">
              <w:rPr>
                <w:rFonts w:ascii="Times New Roman" w:eastAsia="Times New Roman" w:hAnsi="Times New Roman" w:cs="Times New Roman"/>
                <w:color w:val="000000"/>
                <w:sz w:val="20"/>
                <w:szCs w:val="20"/>
                <w:lang w:eastAsia="en-GB"/>
              </w:rPr>
              <w:t xml:space="preserve">. </w:t>
            </w:r>
          </w:p>
          <w:p w:rsidR="000B19D9" w:rsidRPr="00D71D84" w:rsidRDefault="000B19D9" w:rsidP="000B19D9">
            <w:pPr>
              <w:spacing w:after="0" w:line="240" w:lineRule="auto"/>
              <w:rPr>
                <w:rFonts w:ascii="Times New Roman" w:eastAsia="Times New Roman" w:hAnsi="Times New Roman" w:cs="Times New Roman"/>
                <w:color w:val="000000"/>
                <w:sz w:val="20"/>
                <w:szCs w:val="20"/>
                <w:lang w:eastAsia="en-GB"/>
              </w:rPr>
            </w:pPr>
          </w:p>
          <w:p w:rsidR="000B19D9" w:rsidRPr="00D71D84" w:rsidRDefault="000B19D9" w:rsidP="000B19D9">
            <w:pPr>
              <w:spacing w:after="0" w:line="240" w:lineRule="auto"/>
              <w:rPr>
                <w:rFonts w:ascii="Times New Roman" w:eastAsia="Times New Roman" w:hAnsi="Times New Roman" w:cs="Times New Roman"/>
                <w:color w:val="000000"/>
                <w:sz w:val="20"/>
                <w:szCs w:val="20"/>
                <w:lang w:eastAsia="en-GB"/>
              </w:rPr>
            </w:pPr>
          </w:p>
        </w:tc>
      </w:tr>
      <w:tr w:rsidR="001B0B96"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O6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0B19D9">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w:t>
            </w:r>
            <w:r w:rsidR="000B19D9" w:rsidRPr="00D71D84">
              <w:rPr>
                <w:rFonts w:ascii="Times New Roman" w:hAnsi="Times New Roman" w:cs="Times New Roman"/>
                <w:bCs/>
                <w:sz w:val="20"/>
                <w:szCs w:val="20"/>
              </w:rPr>
              <w:t xml:space="preserve">dividends/ interest/ coupon and other payments made </w:t>
            </w:r>
            <w:r w:rsidRPr="00D71D84">
              <w:rPr>
                <w:rFonts w:ascii="Times New Roman" w:eastAsia="Times New Roman" w:hAnsi="Times New Roman" w:cs="Times New Roman"/>
                <w:color w:val="000000"/>
                <w:sz w:val="20"/>
                <w:szCs w:val="20"/>
                <w:lang w:eastAsia="en-GB"/>
              </w:rPr>
              <w:t xml:space="preserve">during reporting period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cell </w:t>
            </w:r>
            <w:r w:rsidR="00D83735">
              <w:rPr>
                <w:rFonts w:ascii="Times New Roman" w:hAnsi="Times New Roman" w:cs="Times New Roman"/>
                <w:sz w:val="20"/>
                <w:szCs w:val="20"/>
                <w:lang w:val="en-US"/>
              </w:rPr>
              <w:t>shall</w:t>
            </w:r>
            <w:r w:rsidRPr="00D71D84">
              <w:rPr>
                <w:rFonts w:ascii="Times New Roman" w:hAnsi="Times New Roman" w:cs="Times New Roman"/>
                <w:sz w:val="20"/>
                <w:szCs w:val="20"/>
                <w:lang w:val="en-US"/>
              </w:rPr>
              <w:t xml:space="preserve"> capture any payments made in relation to the IGTs recorded in this template for the reporting period (12 months up to the reporting date). </w:t>
            </w:r>
          </w:p>
          <w:p w:rsidR="000B19D9" w:rsidRPr="00D71D84" w:rsidRDefault="000B19D9" w:rsidP="000B19D9">
            <w:pPr>
              <w:snapToGrid w:val="0"/>
              <w:spacing w:after="0" w:line="240" w:lineRule="auto"/>
              <w:rPr>
                <w:rFonts w:ascii="Times New Roman" w:hAnsi="Times New Roman" w:cs="Times New Roman"/>
                <w:sz w:val="20"/>
                <w:szCs w:val="20"/>
                <w:lang w:val="en-US"/>
              </w:rPr>
            </w:pPr>
          </w:p>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includes, but not limited to: </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Dividends for the curren</w:t>
            </w:r>
            <w:r w:rsidR="00163D6E" w:rsidRPr="00D71D84">
              <w:rPr>
                <w:rFonts w:ascii="Times New Roman" w:hAnsi="Times New Roman" w:cs="Times New Roman"/>
                <w:sz w:val="20"/>
                <w:szCs w:val="20"/>
                <w:lang w:val="en-US"/>
              </w:rPr>
              <w:t>t</w:t>
            </w:r>
            <w:r w:rsidRPr="00D71D84">
              <w:rPr>
                <w:rFonts w:ascii="Times New Roman" w:hAnsi="Times New Roman" w:cs="Times New Roman"/>
                <w:sz w:val="20"/>
                <w:szCs w:val="20"/>
                <w:lang w:val="en-US"/>
              </w:rPr>
              <w:t xml:space="preserve"> year including paid or declared but unpaid dividends.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deferred dividends from previous years paid during the reporting period (i.e. any deferred dividends paid that impacted the P&amp;L for the reporting period).</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Interest payments made in relation to debt instrument</w:t>
            </w:r>
            <w:r w:rsidR="005268AE" w:rsidRPr="00D71D84">
              <w:rPr>
                <w:rFonts w:ascii="Times New Roman" w:hAnsi="Times New Roman" w:cs="Times New Roman"/>
                <w:sz w:val="20"/>
                <w:szCs w:val="20"/>
                <w:lang w:val="en-US"/>
              </w:rPr>
              <w:t>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other payments made in relation to the IGTs that are reported in this template</w:t>
            </w:r>
            <w:r w:rsidR="005268AE" w:rsidRPr="00D71D84">
              <w:rPr>
                <w:rFonts w:ascii="Times New Roman" w:hAnsi="Times New Roman" w:cs="Times New Roman"/>
                <w:sz w:val="20"/>
                <w:szCs w:val="20"/>
                <w:lang w:val="en-US"/>
              </w:rPr>
              <w:t>, e.g. charges on asset transfers</w:t>
            </w:r>
            <w:r w:rsidRPr="00D71D84">
              <w:rPr>
                <w:rFonts w:ascii="Times New Roman" w:hAnsi="Times New Roman" w:cs="Times New Roman"/>
                <w:sz w:val="20"/>
                <w:szCs w:val="20"/>
                <w:lang w:val="en-US"/>
              </w:rPr>
              <w:t xml:space="preserve">.  </w:t>
            </w:r>
          </w:p>
          <w:p w:rsidR="005268AE" w:rsidRPr="00D71D84" w:rsidRDefault="005268AE" w:rsidP="00F708E5">
            <w:pPr>
              <w:spacing w:after="0" w:line="240" w:lineRule="auto"/>
              <w:rPr>
                <w:rFonts w:ascii="Times New Roman" w:eastAsia="Times New Roman" w:hAnsi="Times New Roman" w:cs="Times New Roman"/>
                <w:color w:val="000000"/>
                <w:sz w:val="20"/>
                <w:szCs w:val="20"/>
                <w:lang w:eastAsia="en-GB"/>
              </w:rPr>
            </w:pPr>
          </w:p>
          <w:p w:rsidR="005268AE" w:rsidRPr="00D71D84" w:rsidDel="0076371B" w:rsidRDefault="00F708E5" w:rsidP="00F708E5">
            <w:pPr>
              <w:spacing w:after="0" w:line="240" w:lineRule="auto"/>
              <w:rPr>
                <w:del w:id="70" w:author="Autho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total tops-ups </w:t>
            </w:r>
            <w:r w:rsidR="00415C02" w:rsidRPr="00D71D84">
              <w:rPr>
                <w:rFonts w:ascii="Times New Roman" w:eastAsia="Times New Roman" w:hAnsi="Times New Roman" w:cs="Times New Roman"/>
                <w:color w:val="000000"/>
                <w:sz w:val="20"/>
                <w:szCs w:val="20"/>
                <w:lang w:eastAsia="en-GB"/>
              </w:rPr>
              <w:t>if applicable</w:t>
            </w:r>
            <w:r w:rsidRPr="00D71D84">
              <w:rPr>
                <w:rFonts w:ascii="Times New Roman" w:eastAsia="Times New Roman" w:hAnsi="Times New Roman" w:cs="Times New Roman"/>
                <w:color w:val="000000"/>
                <w:sz w:val="20"/>
                <w:szCs w:val="20"/>
                <w:lang w:eastAsia="en-GB"/>
              </w:rPr>
              <w:t xml:space="preserve">, i.e. total additional money invested during the reporting period such as a additional payments on partly paid shares or increasing loan amount during the period, </w:t>
            </w:r>
          </w:p>
          <w:p w:rsidR="00F708E5" w:rsidRPr="00D71D84" w:rsidDel="0076371B" w:rsidRDefault="005268AE" w:rsidP="00F708E5">
            <w:pPr>
              <w:spacing w:after="0" w:line="240" w:lineRule="auto"/>
              <w:rPr>
                <w:del w:id="71" w:author="Author"/>
                <w:rFonts w:ascii="Times New Roman" w:eastAsia="Times New Roman" w:hAnsi="Times New Roman" w:cs="Times New Roman"/>
                <w:color w:val="000000"/>
                <w:sz w:val="20"/>
                <w:szCs w:val="20"/>
                <w:lang w:eastAsia="en-GB"/>
              </w:rPr>
            </w:pPr>
            <w:del w:id="72" w:author="Author">
              <w:r w:rsidRPr="00D71D84" w:rsidDel="0076371B">
                <w:rPr>
                  <w:rFonts w:ascii="Times New Roman" w:eastAsia="Times New Roman" w:hAnsi="Times New Roman" w:cs="Times New Roman"/>
                  <w:color w:val="000000"/>
                  <w:sz w:val="20"/>
                  <w:szCs w:val="20"/>
                  <w:lang w:eastAsia="en-GB"/>
                </w:rPr>
                <w:delText xml:space="preserve">This amount </w:delText>
              </w:r>
              <w:r w:rsidR="00D83735" w:rsidDel="0076371B">
                <w:rPr>
                  <w:rFonts w:ascii="Times New Roman" w:eastAsia="Times New Roman" w:hAnsi="Times New Roman" w:cs="Times New Roman"/>
                  <w:color w:val="000000"/>
                  <w:sz w:val="20"/>
                  <w:szCs w:val="20"/>
                  <w:lang w:eastAsia="en-GB"/>
                </w:rPr>
                <w:delText>shall</w:delText>
              </w:r>
              <w:r w:rsidRPr="00D71D84" w:rsidDel="0076371B">
                <w:rPr>
                  <w:rFonts w:ascii="Times New Roman" w:eastAsia="Times New Roman" w:hAnsi="Times New Roman" w:cs="Times New Roman"/>
                  <w:color w:val="000000"/>
                  <w:sz w:val="20"/>
                  <w:szCs w:val="20"/>
                  <w:lang w:eastAsia="en-GB"/>
                </w:rPr>
                <w:delText xml:space="preserve"> be </w:delText>
              </w:r>
              <w:r w:rsidR="00F708E5" w:rsidRPr="00D71D84" w:rsidDel="0076371B">
                <w:rPr>
                  <w:rFonts w:ascii="Times New Roman" w:eastAsia="Times New Roman" w:hAnsi="Times New Roman" w:cs="Times New Roman"/>
                  <w:color w:val="000000"/>
                  <w:sz w:val="20"/>
                  <w:szCs w:val="20"/>
                  <w:lang w:eastAsia="en-GB"/>
                </w:rPr>
                <w:delText xml:space="preserve">reported in the currency of the group. </w:delText>
              </w:r>
            </w:del>
          </w:p>
          <w:p w:rsidR="005268AE" w:rsidRPr="00D71D84" w:rsidRDefault="005268AE" w:rsidP="0076371B">
            <w:pPr>
              <w:spacing w:after="0" w:line="240" w:lineRule="auto"/>
              <w:rPr>
                <w:rFonts w:ascii="Times New Roman" w:eastAsia="Times New Roman" w:hAnsi="Times New Roman" w:cs="Times New Roman"/>
                <w:color w:val="000000"/>
                <w:sz w:val="20"/>
                <w:szCs w:val="20"/>
                <w:lang w:eastAsia="en-GB"/>
              </w:rPr>
            </w:pPr>
          </w:p>
        </w:tc>
      </w:tr>
      <w:tr w:rsidR="001B0B96" w:rsidRPr="00D71D84" w:rsidTr="00612ABA">
        <w:tblPrEx>
          <w:tblW w:w="9072" w:type="dxa"/>
          <w:tblInd w:w="108" w:type="dxa"/>
          <w:tblPrExChange w:id="73" w:author="Author">
            <w:tblPrEx>
              <w:tblW w:w="9072" w:type="dxa"/>
              <w:tblInd w:w="108" w:type="dxa"/>
            </w:tblPrEx>
          </w:tblPrExChange>
        </w:tblPrEx>
        <w:trPr>
          <w:trHeight w:val="989"/>
          <w:trPrChange w:id="74" w:author="Author">
            <w:trPr>
              <w:trHeight w:val="1350"/>
            </w:trPr>
          </w:trPrChange>
        </w:trPr>
        <w:tc>
          <w:tcPr>
            <w:tcW w:w="850" w:type="dxa"/>
            <w:tcBorders>
              <w:top w:val="nil"/>
              <w:left w:val="single" w:sz="4" w:space="0" w:color="auto"/>
              <w:bottom w:val="single" w:sz="4" w:space="0" w:color="auto"/>
              <w:right w:val="single" w:sz="4" w:space="0" w:color="auto"/>
            </w:tcBorders>
            <w:shd w:val="clear" w:color="auto" w:fill="auto"/>
            <w:hideMark/>
            <w:tcPrChange w:id="75" w:author="Author">
              <w:tcPr>
                <w:tcW w:w="850" w:type="dxa"/>
                <w:tcBorders>
                  <w:top w:val="nil"/>
                  <w:left w:val="single" w:sz="4" w:space="0" w:color="auto"/>
                  <w:bottom w:val="single" w:sz="4" w:space="0" w:color="auto"/>
                  <w:right w:val="single" w:sz="4" w:space="0" w:color="auto"/>
                </w:tcBorders>
                <w:shd w:val="clear" w:color="auto" w:fill="auto"/>
                <w:hideMark/>
              </w:tcPr>
            </w:tcPrChange>
          </w:tcPr>
          <w:p w:rsidR="00F708E5" w:rsidRPr="00D71D84" w:rsidRDefault="001B0B96"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P6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Change w:id="76" w:author="Author">
              <w:tcPr>
                <w:tcW w:w="2234" w:type="dxa"/>
                <w:tcBorders>
                  <w:top w:val="nil"/>
                  <w:left w:val="nil"/>
                  <w:bottom w:val="single" w:sz="4" w:space="0" w:color="auto"/>
                  <w:right w:val="single" w:sz="4" w:space="0" w:color="auto"/>
                </w:tcBorders>
                <w:shd w:val="clear" w:color="auto" w:fill="auto"/>
                <w:hideMark/>
              </w:tcPr>
            </w:tcPrChange>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Balance of contractual amount of transaction at reporting date </w:t>
            </w:r>
          </w:p>
        </w:tc>
        <w:tc>
          <w:tcPr>
            <w:tcW w:w="5988" w:type="dxa"/>
            <w:tcBorders>
              <w:top w:val="nil"/>
              <w:left w:val="nil"/>
              <w:bottom w:val="single" w:sz="4" w:space="0" w:color="auto"/>
              <w:right w:val="single" w:sz="4" w:space="0" w:color="auto"/>
            </w:tcBorders>
            <w:shd w:val="clear" w:color="auto" w:fill="auto"/>
            <w:hideMark/>
            <w:tcPrChange w:id="77" w:author="Author">
              <w:tcPr>
                <w:tcW w:w="5988" w:type="dxa"/>
                <w:tcBorders>
                  <w:top w:val="nil"/>
                  <w:left w:val="nil"/>
                  <w:bottom w:val="single" w:sz="4" w:space="0" w:color="auto"/>
                  <w:right w:val="single" w:sz="4" w:space="0" w:color="auto"/>
                </w:tcBorders>
                <w:shd w:val="clear" w:color="auto" w:fill="auto"/>
                <w:hideMark/>
              </w:tcPr>
            </w:tcPrChange>
          </w:tcPr>
          <w:p w:rsidR="00F708E5" w:rsidRPr="00D71D84" w:rsidDel="0076371B" w:rsidRDefault="00F708E5" w:rsidP="00F708E5">
            <w:pPr>
              <w:spacing w:after="0" w:line="240" w:lineRule="auto"/>
              <w:rPr>
                <w:del w:id="78" w:author="Autho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Outstanding amount of the transaction at the reporting date if applicable e.g. for debt issue</w:t>
            </w:r>
            <w:del w:id="79" w:author="Author">
              <w:r w:rsidRPr="00D71D84" w:rsidDel="009014BF">
                <w:rPr>
                  <w:rFonts w:ascii="Times New Roman" w:eastAsia="Times New Roman" w:hAnsi="Times New Roman" w:cs="Times New Roman"/>
                  <w:color w:val="000000"/>
                  <w:sz w:val="20"/>
                  <w:szCs w:val="20"/>
                  <w:lang w:eastAsia="en-GB"/>
                </w:rPr>
                <w:delText>, reported in the currency of the group</w:delText>
              </w:r>
            </w:del>
            <w:r w:rsidRPr="00D71D84">
              <w:rPr>
                <w:rFonts w:ascii="Times New Roman" w:eastAsia="Times New Roman" w:hAnsi="Times New Roman" w:cs="Times New Roman"/>
                <w:color w:val="000000"/>
                <w:sz w:val="20"/>
                <w:szCs w:val="20"/>
                <w:lang w:eastAsia="en-GB"/>
              </w:rPr>
              <w:t>. If there has been a full early settlement/prepayment, the balance of contractual amount will be zero.</w:t>
            </w:r>
          </w:p>
          <w:p w:rsidR="005268AE" w:rsidRPr="00D71D84" w:rsidDel="0076371B" w:rsidRDefault="005268AE" w:rsidP="00F708E5">
            <w:pPr>
              <w:spacing w:after="0" w:line="240" w:lineRule="auto"/>
              <w:rPr>
                <w:del w:id="80" w:author="Author"/>
                <w:rFonts w:ascii="Times New Roman" w:eastAsia="Times New Roman" w:hAnsi="Times New Roman" w:cs="Times New Roman"/>
                <w:color w:val="000000"/>
                <w:sz w:val="20"/>
                <w:szCs w:val="20"/>
                <w:lang w:eastAsia="en-GB"/>
              </w:rPr>
            </w:pPr>
          </w:p>
          <w:p w:rsidR="005268AE" w:rsidRPr="00D71D84" w:rsidRDefault="005268AE" w:rsidP="005268AE">
            <w:pPr>
              <w:spacing w:after="0" w:line="240" w:lineRule="auto"/>
              <w:rPr>
                <w:rFonts w:ascii="Times New Roman" w:eastAsia="Times New Roman" w:hAnsi="Times New Roman" w:cs="Times New Roman"/>
                <w:color w:val="000000"/>
                <w:sz w:val="20"/>
                <w:szCs w:val="20"/>
                <w:lang w:eastAsia="en-GB"/>
              </w:rPr>
            </w:pPr>
            <w:del w:id="81" w:author="Author">
              <w:r w:rsidRPr="00D71D84" w:rsidDel="0076371B">
                <w:rPr>
                  <w:rFonts w:ascii="Times New Roman" w:eastAsia="Times New Roman" w:hAnsi="Times New Roman" w:cs="Times New Roman"/>
                  <w:color w:val="000000"/>
                  <w:sz w:val="20"/>
                  <w:szCs w:val="20"/>
                  <w:lang w:eastAsia="en-GB"/>
                </w:rPr>
                <w:delText xml:space="preserve">This amount </w:delText>
              </w:r>
              <w:r w:rsidR="00D83735" w:rsidDel="0076371B">
                <w:rPr>
                  <w:rFonts w:ascii="Times New Roman" w:eastAsia="Times New Roman" w:hAnsi="Times New Roman" w:cs="Times New Roman"/>
                  <w:color w:val="000000"/>
                  <w:sz w:val="20"/>
                  <w:szCs w:val="20"/>
                  <w:lang w:eastAsia="en-GB"/>
                </w:rPr>
                <w:delText>shall</w:delText>
              </w:r>
              <w:r w:rsidRPr="00D71D84" w:rsidDel="0076371B">
                <w:rPr>
                  <w:rFonts w:ascii="Times New Roman" w:eastAsia="Times New Roman" w:hAnsi="Times New Roman" w:cs="Times New Roman"/>
                  <w:color w:val="000000"/>
                  <w:sz w:val="20"/>
                  <w:szCs w:val="20"/>
                  <w:lang w:eastAsia="en-GB"/>
                </w:rPr>
                <w:delText xml:space="preserve"> be reported in the currency of the </w:delText>
              </w:r>
              <w:r w:rsidR="00163D6E" w:rsidRPr="00D71D84" w:rsidDel="0076371B">
                <w:rPr>
                  <w:rFonts w:ascii="Times New Roman" w:eastAsia="Times New Roman" w:hAnsi="Times New Roman" w:cs="Times New Roman"/>
                  <w:color w:val="000000"/>
                  <w:sz w:val="20"/>
                  <w:szCs w:val="20"/>
                  <w:lang w:eastAsia="en-GB"/>
                </w:rPr>
                <w:delText>group</w:delText>
              </w:r>
              <w:r w:rsidRPr="00D71D84" w:rsidDel="0076371B">
                <w:rPr>
                  <w:rFonts w:ascii="Times New Roman" w:eastAsia="Times New Roman" w:hAnsi="Times New Roman" w:cs="Times New Roman"/>
                  <w:color w:val="000000"/>
                  <w:sz w:val="20"/>
                  <w:szCs w:val="20"/>
                  <w:lang w:eastAsia="en-GB"/>
                </w:rPr>
                <w:delText>.</w:delText>
              </w:r>
            </w:del>
            <w:r w:rsidRPr="00D71D84">
              <w:rPr>
                <w:rFonts w:ascii="Times New Roman" w:eastAsia="Times New Roman" w:hAnsi="Times New Roman" w:cs="Times New Roman"/>
                <w:color w:val="000000"/>
                <w:sz w:val="20"/>
                <w:szCs w:val="20"/>
                <w:lang w:eastAsia="en-GB"/>
              </w:rPr>
              <w:t xml:space="preserve"> </w:t>
            </w:r>
          </w:p>
        </w:tc>
      </w:tr>
      <w:tr w:rsidR="001B0B96" w:rsidRPr="00D71D84" w:rsidTr="00612ABA">
        <w:tblPrEx>
          <w:tblW w:w="9072" w:type="dxa"/>
          <w:tblInd w:w="108" w:type="dxa"/>
          <w:tblPrExChange w:id="82" w:author="Author">
            <w:tblPrEx>
              <w:tblW w:w="9072" w:type="dxa"/>
              <w:tblInd w:w="108" w:type="dxa"/>
            </w:tblPrEx>
          </w:tblPrExChange>
        </w:tblPrEx>
        <w:trPr>
          <w:trHeight w:val="706"/>
          <w:trPrChange w:id="83" w:author="Author">
            <w:trPr>
              <w:trHeight w:val="750"/>
            </w:trPr>
          </w:trPrChange>
        </w:trPr>
        <w:tc>
          <w:tcPr>
            <w:tcW w:w="850" w:type="dxa"/>
            <w:tcBorders>
              <w:top w:val="nil"/>
              <w:left w:val="single" w:sz="4" w:space="0" w:color="auto"/>
              <w:bottom w:val="single" w:sz="4" w:space="0" w:color="auto"/>
              <w:right w:val="single" w:sz="4" w:space="0" w:color="auto"/>
            </w:tcBorders>
            <w:shd w:val="clear" w:color="auto" w:fill="auto"/>
            <w:hideMark/>
            <w:tcPrChange w:id="84" w:author="Author">
              <w:tcPr>
                <w:tcW w:w="850" w:type="dxa"/>
                <w:tcBorders>
                  <w:top w:val="nil"/>
                  <w:left w:val="single" w:sz="4" w:space="0" w:color="auto"/>
                  <w:bottom w:val="single" w:sz="4" w:space="0" w:color="auto"/>
                  <w:right w:val="single" w:sz="4" w:space="0" w:color="auto"/>
                </w:tcBorders>
                <w:shd w:val="clear" w:color="auto" w:fill="auto"/>
                <w:hideMark/>
              </w:tcPr>
            </w:tcPrChange>
          </w:tcPr>
          <w:p w:rsidR="00F708E5" w:rsidRPr="00D71D84" w:rsidRDefault="001B0B9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Q6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Change w:id="85" w:author="Author">
              <w:tcPr>
                <w:tcW w:w="2234" w:type="dxa"/>
                <w:tcBorders>
                  <w:top w:val="nil"/>
                  <w:left w:val="nil"/>
                  <w:bottom w:val="single" w:sz="4" w:space="0" w:color="auto"/>
                  <w:right w:val="single" w:sz="4" w:space="0" w:color="auto"/>
                </w:tcBorders>
                <w:shd w:val="clear" w:color="auto" w:fill="auto"/>
                <w:hideMark/>
              </w:tcPr>
            </w:tcPrChange>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Coupon/ Interest rate </w:t>
            </w:r>
          </w:p>
        </w:tc>
        <w:tc>
          <w:tcPr>
            <w:tcW w:w="5988" w:type="dxa"/>
            <w:tcBorders>
              <w:top w:val="nil"/>
              <w:left w:val="nil"/>
              <w:bottom w:val="single" w:sz="4" w:space="0" w:color="auto"/>
              <w:right w:val="single" w:sz="4" w:space="0" w:color="auto"/>
            </w:tcBorders>
            <w:shd w:val="clear" w:color="auto" w:fill="auto"/>
            <w:hideMark/>
            <w:tcPrChange w:id="86" w:author="Author">
              <w:tcPr>
                <w:tcW w:w="5988" w:type="dxa"/>
                <w:tcBorders>
                  <w:top w:val="nil"/>
                  <w:left w:val="nil"/>
                  <w:bottom w:val="single" w:sz="4" w:space="0" w:color="auto"/>
                  <w:right w:val="single" w:sz="4" w:space="0" w:color="auto"/>
                </w:tcBorders>
                <w:shd w:val="clear" w:color="auto" w:fill="auto"/>
                <w:hideMark/>
              </w:tcPr>
            </w:tcPrChange>
          </w:tcPr>
          <w:p w:rsidR="00F708E5" w:rsidRPr="00D71D84" w:rsidDel="0076371B" w:rsidRDefault="00F708E5" w:rsidP="00F708E5">
            <w:pPr>
              <w:spacing w:after="0" w:line="240" w:lineRule="auto"/>
              <w:rPr>
                <w:del w:id="87" w:author="Autho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The interest or coupon rate</w:t>
            </w:r>
            <w:r w:rsidR="00F104ED" w:rsidRPr="00D71D84">
              <w:rPr>
                <w:rFonts w:ascii="Times New Roman" w:eastAsia="Times New Roman" w:hAnsi="Times New Roman" w:cs="Times New Roman"/>
                <w:color w:val="000000"/>
                <w:sz w:val="20"/>
                <w:szCs w:val="20"/>
                <w:lang w:eastAsia="en-GB"/>
              </w:rPr>
              <w:t xml:space="preserve"> as a percentage</w:t>
            </w:r>
            <w:r w:rsidRPr="00D71D84">
              <w:rPr>
                <w:rFonts w:ascii="Times New Roman" w:eastAsia="Times New Roman" w:hAnsi="Times New Roman" w:cs="Times New Roman"/>
                <w:color w:val="000000"/>
                <w:sz w:val="20"/>
                <w:szCs w:val="20"/>
                <w:lang w:eastAsia="en-GB"/>
              </w:rPr>
              <w:t xml:space="preserve">, if applicable. For variable interest rate, </w:t>
            </w:r>
            <w:r w:rsidR="00F104ED" w:rsidRPr="00D71D84">
              <w:rPr>
                <w:rFonts w:ascii="Times New Roman" w:eastAsia="Times New Roman" w:hAnsi="Times New Roman" w:cs="Times New Roman"/>
                <w:color w:val="000000"/>
                <w:sz w:val="20"/>
                <w:szCs w:val="20"/>
                <w:lang w:eastAsia="en-GB"/>
              </w:rPr>
              <w:t xml:space="preserve">this </w:t>
            </w:r>
            <w:r w:rsidR="00D83735">
              <w:rPr>
                <w:rFonts w:ascii="Times New Roman" w:eastAsia="Times New Roman" w:hAnsi="Times New Roman" w:cs="Times New Roman"/>
                <w:color w:val="000000"/>
                <w:sz w:val="20"/>
                <w:szCs w:val="20"/>
                <w:lang w:eastAsia="en-GB"/>
              </w:rPr>
              <w:t>shall</w:t>
            </w:r>
            <w:r w:rsidR="00F104ED" w:rsidRPr="00D71D84">
              <w:rPr>
                <w:rFonts w:ascii="Times New Roman" w:eastAsia="Times New Roman" w:hAnsi="Times New Roman" w:cs="Times New Roman"/>
                <w:color w:val="000000"/>
                <w:sz w:val="20"/>
                <w:szCs w:val="20"/>
                <w:lang w:eastAsia="en-GB"/>
              </w:rPr>
              <w:t xml:space="preserve"> include </w:t>
            </w:r>
            <w:r w:rsidRPr="00D71D84">
              <w:rPr>
                <w:rFonts w:ascii="Times New Roman" w:eastAsia="Times New Roman" w:hAnsi="Times New Roman" w:cs="Times New Roman"/>
                <w:color w:val="000000"/>
                <w:sz w:val="20"/>
                <w:szCs w:val="20"/>
                <w:lang w:eastAsia="en-GB"/>
              </w:rPr>
              <w:t>the reference rate</w:t>
            </w:r>
            <w:r w:rsidR="005268AE"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and the interest rate above it.</w:t>
            </w:r>
          </w:p>
          <w:p w:rsidR="005268AE" w:rsidRPr="00D71D84" w:rsidRDefault="005268AE" w:rsidP="005268AE">
            <w:pPr>
              <w:spacing w:after="0" w:line="240" w:lineRule="auto"/>
              <w:rPr>
                <w:rFonts w:ascii="Times New Roman" w:eastAsia="Times New Roman" w:hAnsi="Times New Roman" w:cs="Times New Roman"/>
                <w:color w:val="000000"/>
                <w:sz w:val="20"/>
                <w:szCs w:val="20"/>
                <w:lang w:eastAsia="en-GB"/>
              </w:rPr>
            </w:pPr>
          </w:p>
        </w:tc>
      </w:tr>
    </w:tbl>
    <w:p w:rsidR="00BB7862" w:rsidRPr="00D71D84" w:rsidRDefault="00BB7862">
      <w:pPr>
        <w:rPr>
          <w:rFonts w:ascii="Times New Roman" w:hAnsi="Times New Roman" w:cs="Times New Roman"/>
          <w:sz w:val="20"/>
          <w:szCs w:val="20"/>
        </w:rPr>
      </w:pPr>
    </w:p>
    <w:sectPr w:rsidR="00BB7862" w:rsidRPr="00D71D84" w:rsidSect="00F708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nsid w:val="1F2D396B"/>
    <w:multiLevelType w:val="hybridMultilevel"/>
    <w:tmpl w:val="EDCEB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0C446A"/>
    <w:multiLevelType w:val="hybridMultilevel"/>
    <w:tmpl w:val="9EDCF1AE"/>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tentative="1">
      <w:start w:val="1"/>
      <w:numFmt w:val="bullet"/>
      <w:lvlText w:val=""/>
      <w:lvlJc w:val="left"/>
      <w:pPr>
        <w:tabs>
          <w:tab w:val="num" w:pos="1526"/>
        </w:tabs>
        <w:ind w:left="1526" w:hanging="360"/>
      </w:pPr>
      <w:rPr>
        <w:rFonts w:ascii="Wingdings" w:hAnsi="Wingdings" w:hint="default"/>
      </w:rPr>
    </w:lvl>
    <w:lvl w:ilvl="3" w:tplc="08090001" w:tentative="1">
      <w:start w:val="1"/>
      <w:numFmt w:val="bullet"/>
      <w:lvlText w:val=""/>
      <w:lvlJc w:val="left"/>
      <w:pPr>
        <w:tabs>
          <w:tab w:val="num" w:pos="2246"/>
        </w:tabs>
        <w:ind w:left="2246" w:hanging="360"/>
      </w:pPr>
      <w:rPr>
        <w:rFonts w:ascii="Symbol" w:hAnsi="Symbol" w:hint="default"/>
      </w:rPr>
    </w:lvl>
    <w:lvl w:ilvl="4" w:tplc="08090003" w:tentative="1">
      <w:start w:val="1"/>
      <w:numFmt w:val="bullet"/>
      <w:lvlText w:val="o"/>
      <w:lvlJc w:val="left"/>
      <w:pPr>
        <w:tabs>
          <w:tab w:val="num" w:pos="2966"/>
        </w:tabs>
        <w:ind w:left="2966" w:hanging="360"/>
      </w:pPr>
      <w:rPr>
        <w:rFonts w:ascii="Courier New" w:hAnsi="Courier New" w:cs="Courier New" w:hint="default"/>
      </w:rPr>
    </w:lvl>
    <w:lvl w:ilvl="5" w:tplc="08090005" w:tentative="1">
      <w:start w:val="1"/>
      <w:numFmt w:val="bullet"/>
      <w:lvlText w:val=""/>
      <w:lvlJc w:val="left"/>
      <w:pPr>
        <w:tabs>
          <w:tab w:val="num" w:pos="3686"/>
        </w:tabs>
        <w:ind w:left="3686" w:hanging="360"/>
      </w:pPr>
      <w:rPr>
        <w:rFonts w:ascii="Wingdings" w:hAnsi="Wingdings" w:hint="default"/>
      </w:rPr>
    </w:lvl>
    <w:lvl w:ilvl="6" w:tplc="08090001" w:tentative="1">
      <w:start w:val="1"/>
      <w:numFmt w:val="bullet"/>
      <w:lvlText w:val=""/>
      <w:lvlJc w:val="left"/>
      <w:pPr>
        <w:tabs>
          <w:tab w:val="num" w:pos="4406"/>
        </w:tabs>
        <w:ind w:left="4406" w:hanging="360"/>
      </w:pPr>
      <w:rPr>
        <w:rFonts w:ascii="Symbol" w:hAnsi="Symbol" w:hint="default"/>
      </w:rPr>
    </w:lvl>
    <w:lvl w:ilvl="7" w:tplc="08090003" w:tentative="1">
      <w:start w:val="1"/>
      <w:numFmt w:val="bullet"/>
      <w:lvlText w:val="o"/>
      <w:lvlJc w:val="left"/>
      <w:pPr>
        <w:tabs>
          <w:tab w:val="num" w:pos="5126"/>
        </w:tabs>
        <w:ind w:left="5126" w:hanging="360"/>
      </w:pPr>
      <w:rPr>
        <w:rFonts w:ascii="Courier New" w:hAnsi="Courier New" w:cs="Courier New" w:hint="default"/>
      </w:rPr>
    </w:lvl>
    <w:lvl w:ilvl="8" w:tplc="08090005" w:tentative="1">
      <w:start w:val="1"/>
      <w:numFmt w:val="bullet"/>
      <w:lvlText w:val=""/>
      <w:lvlJc w:val="left"/>
      <w:pPr>
        <w:tabs>
          <w:tab w:val="num" w:pos="5846"/>
        </w:tabs>
        <w:ind w:left="5846" w:hanging="360"/>
      </w:pPr>
      <w:rPr>
        <w:rFonts w:ascii="Wingdings" w:hAnsi="Wingdings" w:hint="default"/>
      </w:rPr>
    </w:lvl>
  </w:abstractNum>
  <w:abstractNum w:abstractNumId="5">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6">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8">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9">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D51347A"/>
    <w:multiLevelType w:val="hybridMultilevel"/>
    <w:tmpl w:val="DC44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num>
  <w:num w:numId="4">
    <w:abstractNumId w:val="1"/>
  </w:num>
  <w:num w:numId="5">
    <w:abstractNumId w:val="0"/>
  </w:num>
  <w:num w:numId="6">
    <w:abstractNumId w:val="2"/>
  </w:num>
  <w:num w:numId="7">
    <w:abstractNumId w:val="11"/>
  </w:num>
  <w:num w:numId="8">
    <w:abstractNumId w:val="6"/>
  </w:num>
  <w:num w:numId="9">
    <w:abstractNumId w:val="8"/>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708E5"/>
    <w:rsid w:val="00040C1D"/>
    <w:rsid w:val="000414F2"/>
    <w:rsid w:val="00072A8B"/>
    <w:rsid w:val="000B19D9"/>
    <w:rsid w:val="00114ABE"/>
    <w:rsid w:val="00163D6E"/>
    <w:rsid w:val="001A7774"/>
    <w:rsid w:val="001B0B96"/>
    <w:rsid w:val="001F386B"/>
    <w:rsid w:val="002766FF"/>
    <w:rsid w:val="0029601C"/>
    <w:rsid w:val="00316400"/>
    <w:rsid w:val="00346D12"/>
    <w:rsid w:val="0038104B"/>
    <w:rsid w:val="003D3EFE"/>
    <w:rsid w:val="003F28BF"/>
    <w:rsid w:val="0041595B"/>
    <w:rsid w:val="00415C02"/>
    <w:rsid w:val="00451485"/>
    <w:rsid w:val="004A3027"/>
    <w:rsid w:val="004C00E1"/>
    <w:rsid w:val="00506BF6"/>
    <w:rsid w:val="005073CB"/>
    <w:rsid w:val="005268AE"/>
    <w:rsid w:val="00545243"/>
    <w:rsid w:val="00567B1B"/>
    <w:rsid w:val="005B7DC3"/>
    <w:rsid w:val="00612ABA"/>
    <w:rsid w:val="006B4C33"/>
    <w:rsid w:val="00721870"/>
    <w:rsid w:val="007471BF"/>
    <w:rsid w:val="0076371B"/>
    <w:rsid w:val="007637CD"/>
    <w:rsid w:val="0077349C"/>
    <w:rsid w:val="007B1B92"/>
    <w:rsid w:val="008811E2"/>
    <w:rsid w:val="008C47C2"/>
    <w:rsid w:val="009014BF"/>
    <w:rsid w:val="009350D6"/>
    <w:rsid w:val="009A56AC"/>
    <w:rsid w:val="00A16F09"/>
    <w:rsid w:val="00A5788A"/>
    <w:rsid w:val="00A71FEA"/>
    <w:rsid w:val="00A75502"/>
    <w:rsid w:val="00AB5E3D"/>
    <w:rsid w:val="00B05BA5"/>
    <w:rsid w:val="00B10F65"/>
    <w:rsid w:val="00B47347"/>
    <w:rsid w:val="00BB7862"/>
    <w:rsid w:val="00C022C1"/>
    <w:rsid w:val="00C67558"/>
    <w:rsid w:val="00CC1D94"/>
    <w:rsid w:val="00CD73BD"/>
    <w:rsid w:val="00CE2B7F"/>
    <w:rsid w:val="00CE422F"/>
    <w:rsid w:val="00D621AC"/>
    <w:rsid w:val="00D71D84"/>
    <w:rsid w:val="00D83735"/>
    <w:rsid w:val="00DA54C4"/>
    <w:rsid w:val="00E03A6F"/>
    <w:rsid w:val="00E16E4C"/>
    <w:rsid w:val="00E44685"/>
    <w:rsid w:val="00EC5343"/>
    <w:rsid w:val="00EF5B22"/>
    <w:rsid w:val="00F104ED"/>
    <w:rsid w:val="00F1790B"/>
    <w:rsid w:val="00F708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836803">
      <w:bodyDiv w:val="1"/>
      <w:marLeft w:val="0"/>
      <w:marRight w:val="0"/>
      <w:marTop w:val="0"/>
      <w:marBottom w:val="0"/>
      <w:divBdr>
        <w:top w:val="none" w:sz="0" w:space="0" w:color="auto"/>
        <w:left w:val="none" w:sz="0" w:space="0" w:color="auto"/>
        <w:bottom w:val="none" w:sz="0" w:space="0" w:color="auto"/>
        <w:right w:val="none" w:sz="0" w:space="0" w:color="auto"/>
      </w:divBdr>
    </w:div>
    <w:div w:id="67792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1769</Words>
  <Characters>10085</Characters>
  <Application>Microsoft Office Word</Application>
  <DocSecurity>0</DocSecurity>
  <Lines>84</Lines>
  <Paragraphs>23</Paragraphs>
  <ScaleCrop>false</ScaleCrop>
  <Company/>
  <LinksUpToDate>false</LinksUpToDate>
  <CharactersWithSpaces>11831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2015-07-02T23:32:00Z</dcterms:created>
  <dcterms:modified xsi:type="dcterms:W3CDTF">2015-08-21T14:27:00Z</dcterms:modified>
</cp:coreProperties>
</file>